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367DCF" w14:textId="12854D36" w:rsidR="00F17AE0" w:rsidRDefault="00F17AE0" w:rsidP="0031064C">
      <w:pPr>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w:t>
        </w:r>
      </w:ins>
    </w:p>
    <w:p w14:paraId="06DEEEFF" w14:textId="7BAF7711" w:rsidR="0031064C" w:rsidRPr="00D20690" w:rsidRDefault="008E11C7" w:rsidP="0031064C">
      <w:pPr>
        <w:rPr>
          <w:rFonts w:ascii="Times New Roman" w:hAnsi="Times New Roman" w:cs="Times New Roman"/>
          <w:b/>
          <w:sz w:val="20"/>
          <w:szCs w:val="20"/>
          <w:lang w:val="en-GB"/>
        </w:rPr>
      </w:pPr>
      <w:r w:rsidRPr="00D20690">
        <w:rPr>
          <w:rFonts w:ascii="Times New Roman" w:eastAsia="Times New Roman" w:hAnsi="Times New Roman" w:cs="Times New Roman"/>
          <w:b/>
          <w:sz w:val="20"/>
          <w:szCs w:val="20"/>
          <w:lang w:val="en-GB" w:eastAsia="es-ES"/>
        </w:rPr>
        <w:t>S.26</w:t>
      </w:r>
      <w:r w:rsidR="0031064C" w:rsidRPr="00D20690">
        <w:rPr>
          <w:rFonts w:ascii="Times New Roman" w:eastAsia="Times New Roman" w:hAnsi="Times New Roman" w:cs="Times New Roman"/>
          <w:b/>
          <w:sz w:val="20"/>
          <w:szCs w:val="20"/>
          <w:lang w:val="en-GB" w:eastAsia="es-ES"/>
        </w:rPr>
        <w:t xml:space="preserve">.05. - Solvency Capital Requirement – non–life underwriting risk </w:t>
      </w:r>
    </w:p>
    <w:p w14:paraId="2632B64F" w14:textId="77777777" w:rsidR="0031064C" w:rsidRPr="00D20690" w:rsidRDefault="0031064C" w:rsidP="0031064C">
      <w:pPr>
        <w:spacing w:after="0" w:line="240" w:lineRule="auto"/>
        <w:rPr>
          <w:rFonts w:ascii="Times New Roman" w:eastAsia="Times New Roman" w:hAnsi="Times New Roman" w:cs="Times New Roman"/>
          <w:b/>
          <w:sz w:val="20"/>
          <w:szCs w:val="20"/>
          <w:lang w:val="en-GB" w:eastAsia="es-ES"/>
        </w:rPr>
      </w:pPr>
      <w:r w:rsidRPr="00D20690">
        <w:rPr>
          <w:rFonts w:ascii="Times New Roman" w:eastAsia="Times New Roman" w:hAnsi="Times New Roman" w:cs="Times New Roman"/>
          <w:b/>
          <w:sz w:val="20"/>
          <w:szCs w:val="20"/>
          <w:lang w:val="en-GB" w:eastAsia="es-ES"/>
        </w:rPr>
        <w:t xml:space="preserve">General comments: </w:t>
      </w:r>
    </w:p>
    <w:p w14:paraId="0288BF68"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p>
    <w:p w14:paraId="5323AFED" w14:textId="77777777" w:rsidR="0031064C" w:rsidRPr="00D20690" w:rsidRDefault="0031064C" w:rsidP="0031064C">
      <w:pPr>
        <w:spacing w:after="0" w:line="240" w:lineRule="auto"/>
        <w:jc w:val="both"/>
        <w:rPr>
          <w:rFonts w:ascii="Times New Roman" w:eastAsia="Times New Roman" w:hAnsi="Times New Roman" w:cs="Times New Roman"/>
          <w:sz w:val="20"/>
          <w:szCs w:val="20"/>
          <w:lang w:val="en-GB" w:eastAsia="es-ES"/>
        </w:rPr>
      </w:pPr>
      <w:r w:rsidRPr="00D20690">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B210B51" w14:textId="77777777" w:rsidR="0031064C" w:rsidRPr="00D20690" w:rsidRDefault="0031064C" w:rsidP="0031064C">
      <w:pPr>
        <w:spacing w:after="0" w:line="240" w:lineRule="auto"/>
        <w:jc w:val="both"/>
        <w:rPr>
          <w:rFonts w:ascii="Times New Roman" w:eastAsia="Times New Roman" w:hAnsi="Times New Roman" w:cs="Times New Roman"/>
          <w:sz w:val="20"/>
          <w:szCs w:val="20"/>
          <w:lang w:val="en-GB" w:eastAsia="es-ES"/>
        </w:rPr>
      </w:pPr>
    </w:p>
    <w:p w14:paraId="5DBBE257" w14:textId="5AFA2F29" w:rsidR="0031064C" w:rsidRPr="00D20690" w:rsidRDefault="0031064C" w:rsidP="0031064C">
      <w:pPr>
        <w:jc w:val="both"/>
        <w:rPr>
          <w:rFonts w:ascii="Times New Roman" w:hAnsi="Times New Roman" w:cs="Times New Roman"/>
          <w:sz w:val="20"/>
          <w:szCs w:val="20"/>
          <w:lang w:val="en-GB"/>
        </w:rPr>
      </w:pPr>
      <w:r w:rsidRPr="00D20690">
        <w:rPr>
          <w:rFonts w:ascii="Times New Roman" w:hAnsi="Times New Roman" w:cs="Times New Roman"/>
          <w:sz w:val="20"/>
          <w:szCs w:val="20"/>
          <w:lang w:val="en-GB"/>
        </w:rPr>
        <w:t xml:space="preserve">This annex relates to annual submission of information for individual entities, ring fenced-funds, matching </w:t>
      </w:r>
      <w:r w:rsidR="00C769FD" w:rsidRPr="00D20690">
        <w:rPr>
          <w:rFonts w:ascii="Times New Roman" w:hAnsi="Times New Roman" w:cs="Times New Roman"/>
          <w:sz w:val="20"/>
          <w:szCs w:val="20"/>
          <w:lang w:val="en-GB"/>
        </w:rPr>
        <w:t xml:space="preserve">adjustment </w:t>
      </w:r>
      <w:r w:rsidRPr="00D20690">
        <w:rPr>
          <w:rFonts w:ascii="Times New Roman" w:hAnsi="Times New Roman" w:cs="Times New Roman"/>
          <w:sz w:val="20"/>
          <w:szCs w:val="20"/>
          <w:lang w:val="en-GB"/>
        </w:rPr>
        <w:t>portfolios and remaining part.</w:t>
      </w:r>
    </w:p>
    <w:p w14:paraId="0BE6FB20" w14:textId="1D46C1EF" w:rsidR="0031064C" w:rsidRPr="00D20690" w:rsidRDefault="0031064C" w:rsidP="0031064C">
      <w:pPr>
        <w:jc w:val="both"/>
        <w:rPr>
          <w:rFonts w:ascii="Times New Roman" w:hAnsi="Times New Roman" w:cs="Times New Roman"/>
          <w:sz w:val="20"/>
          <w:szCs w:val="20"/>
          <w:lang w:val="en-GB"/>
        </w:rPr>
      </w:pPr>
      <w:del w:id="3" w:author="Author">
        <w:r w:rsidRPr="00D20690" w:rsidDel="00F17AE0">
          <w:rPr>
            <w:rFonts w:ascii="Times New Roman" w:hAnsi="Times New Roman" w:cs="Times New Roman"/>
            <w:sz w:val="20"/>
            <w:szCs w:val="20"/>
            <w:lang w:val="en-GB"/>
          </w:rPr>
          <w:delText>The variant</w:delText>
        </w:r>
      </w:del>
      <w:ins w:id="4" w:author="Author">
        <w:r w:rsidR="00F17AE0">
          <w:rPr>
            <w:rFonts w:ascii="Times New Roman" w:hAnsi="Times New Roman" w:cs="Times New Roman"/>
            <w:sz w:val="20"/>
            <w:szCs w:val="20"/>
            <w:lang w:val="en-GB"/>
          </w:rPr>
          <w:t>Template</w:t>
        </w:r>
      </w:ins>
      <w:r w:rsidRPr="00D20690">
        <w:rPr>
          <w:rFonts w:ascii="Times New Roman" w:hAnsi="Times New Roman" w:cs="Times New Roman"/>
          <w:sz w:val="20"/>
          <w:szCs w:val="20"/>
          <w:lang w:val="en-GB"/>
        </w:rPr>
        <w:t xml:space="preserve"> S</w:t>
      </w:r>
      <w:ins w:id="5" w:author="Author">
        <w:r w:rsidR="00F17AE0">
          <w:rPr>
            <w:rFonts w:ascii="Times New Roman" w:hAnsi="Times New Roman" w:cs="Times New Roman"/>
            <w:sz w:val="20"/>
            <w:szCs w:val="20"/>
            <w:lang w:val="en-GB"/>
          </w:rPr>
          <w:t>R</w:t>
        </w:r>
      </w:ins>
      <w:r w:rsidRPr="00D20690">
        <w:rPr>
          <w:rFonts w:ascii="Times New Roman" w:hAnsi="Times New Roman" w:cs="Times New Roman"/>
          <w:sz w:val="20"/>
          <w:szCs w:val="20"/>
          <w:lang w:val="en-GB"/>
        </w:rPr>
        <w:t>.26.05.</w:t>
      </w:r>
      <w:del w:id="6" w:author="Author">
        <w:r w:rsidRPr="00D20690" w:rsidDel="00F17AE0">
          <w:rPr>
            <w:rFonts w:ascii="Times New Roman" w:hAnsi="Times New Roman" w:cs="Times New Roman"/>
            <w:sz w:val="20"/>
            <w:szCs w:val="20"/>
            <w:lang w:val="en-GB"/>
          </w:rPr>
          <w:delText>l</w:delText>
        </w:r>
      </w:del>
      <w:ins w:id="7" w:author="Author">
        <w:r w:rsidR="00F17AE0">
          <w:rPr>
            <w:rFonts w:ascii="Times New Roman" w:hAnsi="Times New Roman" w:cs="Times New Roman"/>
            <w:sz w:val="20"/>
            <w:szCs w:val="20"/>
            <w:lang w:val="en-GB"/>
          </w:rPr>
          <w:t>01</w:t>
        </w:r>
      </w:ins>
      <w:r w:rsidRPr="00D20690">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7102023C" w14:textId="77777777" w:rsidR="002C2245" w:rsidRDefault="002C2245" w:rsidP="002C2245">
      <w:pPr>
        <w:jc w:val="both"/>
        <w:rPr>
          <w:ins w:id="8" w:author="Author"/>
          <w:rFonts w:ascii="Times New Roman" w:hAnsi="Times New Roman" w:cs="Times New Roman"/>
          <w:sz w:val="20"/>
          <w:szCs w:val="20"/>
          <w:lang w:val="en-GB"/>
        </w:rPr>
      </w:pPr>
      <w:r w:rsidRPr="00D20690">
        <w:rPr>
          <w:rFonts w:ascii="Times New Roman" w:hAnsi="Times New Roman" w:cs="Times New Roman"/>
          <w:sz w:val="20"/>
          <w:szCs w:val="20"/>
          <w:lang w:val="en-GB"/>
        </w:rPr>
        <w:t xml:space="preserve">All values shall be reported net of reinsurance and other risk mitigating techniques. </w:t>
      </w:r>
    </w:p>
    <w:p w14:paraId="5DA0181F" w14:textId="72E2BD4F" w:rsidR="00F17AE0" w:rsidRPr="00D20690" w:rsidRDefault="00A75375" w:rsidP="002C2245">
      <w:pPr>
        <w:jc w:val="both"/>
        <w:rPr>
          <w:rFonts w:ascii="Times New Roman" w:hAnsi="Times New Roman" w:cs="Times New Roman"/>
          <w:sz w:val="20"/>
          <w:szCs w:val="20"/>
          <w:lang w:val="en-GB"/>
        </w:rPr>
      </w:pPr>
      <w:ins w:id="9" w:author="Author">
        <w:r w:rsidRPr="00DC4056">
          <w:rPr>
            <w:rFonts w:ascii="Times New Roman" w:hAnsi="Times New Roman" w:cs="Times New Roman"/>
            <w:sz w:val="20"/>
            <w:szCs w:val="20"/>
            <w:lang w:val="en-GB"/>
          </w:rPr>
          <w:t xml:space="preserve">Amounts before and after shock shall be filled in with the amount of assets and liabilities sensitive to that shock. For the liabilities </w:t>
        </w:r>
        <w:r>
          <w:rPr>
            <w:rFonts w:ascii="Times New Roman" w:hAnsi="Times New Roman" w:cs="Times New Roman"/>
            <w:sz w:val="20"/>
            <w:szCs w:val="20"/>
            <w:lang w:val="en-GB"/>
          </w:rPr>
          <w:t xml:space="preserve">the assessment shall be done </w:t>
        </w:r>
        <w:r w:rsidRPr="00BA3F69">
          <w:rPr>
            <w:rFonts w:ascii="Times New Roman" w:hAnsi="Times New Roman" w:cs="Times New Roman"/>
            <w:sz w:val="20"/>
            <w:szCs w:val="20"/>
            <w:highlight w:val="yellow"/>
            <w:lang w:val="en-GB"/>
          </w:rPr>
          <w:t xml:space="preserve">at the most granular level available between contract and homogeneous risk group. </w:t>
        </w:r>
        <w:r w:rsidRPr="00AF263A">
          <w:rPr>
            <w:rFonts w:ascii="Times New Roman" w:hAnsi="Times New Roman" w:cs="Times New Roman"/>
            <w:sz w:val="20"/>
            <w:szCs w:val="20"/>
            <w:lang w:val="en-GB"/>
          </w:rPr>
          <w:t>This means that if a contract</w:t>
        </w:r>
        <w:r w:rsidRPr="00BA3F69">
          <w:rPr>
            <w:rFonts w:ascii="Times New Roman" w:hAnsi="Times New Roman" w:cs="Times New Roman"/>
            <w:sz w:val="20"/>
            <w:szCs w:val="20"/>
            <w:highlight w:val="yellow"/>
            <w:lang w:val="en-GB"/>
          </w:rPr>
          <w:t>/HRG</w:t>
        </w:r>
        <w:r w:rsidRPr="00AF263A">
          <w:rPr>
            <w:rFonts w:ascii="Times New Roman" w:hAnsi="Times New Roman" w:cs="Times New Roman"/>
            <w:sz w:val="20"/>
            <w:szCs w:val="20"/>
            <w:lang w:val="en-GB"/>
          </w:rPr>
          <w:t xml:space="preserve"> is sensitive to a shock the amount of liabilities associated to that contract</w:t>
        </w:r>
        <w:r w:rsidRPr="00BA3F69">
          <w:rPr>
            <w:rFonts w:ascii="Times New Roman" w:hAnsi="Times New Roman" w:cs="Times New Roman"/>
            <w:sz w:val="20"/>
            <w:szCs w:val="20"/>
            <w:highlight w:val="yellow"/>
            <w:lang w:val="en-GB"/>
          </w:rPr>
          <w:t>/HRG</w:t>
        </w:r>
        <w:r w:rsidRPr="00AF263A">
          <w:rPr>
            <w:rFonts w:ascii="Times New Roman" w:hAnsi="Times New Roman" w:cs="Times New Roman"/>
            <w:sz w:val="20"/>
            <w:szCs w:val="20"/>
            <w:lang w:val="en-GB"/>
          </w:rPr>
          <w:t xml:space="preserve"> shall be reported as amount sensitive to that</w:t>
        </w:r>
        <w:r w:rsidRPr="00BA3F69">
          <w:rPr>
            <w:rFonts w:ascii="Times New Roman" w:hAnsi="Times New Roman" w:cs="Times New Roman"/>
            <w:sz w:val="20"/>
            <w:szCs w:val="20"/>
            <w:lang w:val="en-GB"/>
          </w:rPr>
          <w:t xml:space="preserve"> shock.</w:t>
        </w:r>
        <w:r>
          <w:rPr>
            <w:rFonts w:ascii="Times New Roman" w:hAnsi="Times New Roman" w:cs="Times New Roman"/>
            <w:sz w:val="20"/>
            <w:szCs w:val="20"/>
            <w:lang w:val="en-GB"/>
          </w:rPr>
          <w:t xml:space="preserve"> </w:t>
        </w:r>
        <w:r w:rsidR="00F17AE0">
          <w:rPr>
            <w:rFonts w:ascii="Times New Roman" w:hAnsi="Times New Roman" w:cs="Times New Roman"/>
            <w:sz w:val="20"/>
            <w:szCs w:val="20"/>
            <w:lang w:val="en-GB"/>
          </w:rPr>
          <w:t xml:space="preserve"> </w:t>
        </w:r>
      </w:ins>
    </w:p>
    <w:tbl>
      <w:tblPr>
        <w:tblW w:w="9072" w:type="dxa"/>
        <w:tblInd w:w="70" w:type="dxa"/>
        <w:tblCellMar>
          <w:left w:w="70" w:type="dxa"/>
          <w:right w:w="70" w:type="dxa"/>
        </w:tblCellMar>
        <w:tblLook w:val="04A0" w:firstRow="1" w:lastRow="0" w:firstColumn="1" w:lastColumn="0" w:noHBand="0" w:noVBand="1"/>
        <w:tblPrChange w:id="10" w:author="Author">
          <w:tblPr>
            <w:tblW w:w="9361" w:type="dxa"/>
            <w:tblInd w:w="70" w:type="dxa"/>
            <w:tblCellMar>
              <w:left w:w="70" w:type="dxa"/>
              <w:right w:w="70" w:type="dxa"/>
            </w:tblCellMar>
            <w:tblLook w:val="04A0" w:firstRow="1" w:lastRow="0" w:firstColumn="1" w:lastColumn="0" w:noHBand="0" w:noVBand="1"/>
          </w:tblPr>
        </w:tblPrChange>
      </w:tblPr>
      <w:tblGrid>
        <w:gridCol w:w="1281"/>
        <w:gridCol w:w="2317"/>
        <w:gridCol w:w="5474"/>
        <w:tblGridChange w:id="11">
          <w:tblGrid>
            <w:gridCol w:w="70"/>
            <w:gridCol w:w="38"/>
            <w:gridCol w:w="1173"/>
            <w:gridCol w:w="70"/>
            <w:gridCol w:w="38"/>
            <w:gridCol w:w="2209"/>
            <w:gridCol w:w="70"/>
            <w:gridCol w:w="38"/>
            <w:gridCol w:w="5436"/>
            <w:gridCol w:w="219"/>
            <w:gridCol w:w="108"/>
          </w:tblGrid>
        </w:tblGridChange>
      </w:tblGrid>
      <w:tr w:rsidR="00230D8D" w:rsidRPr="00D20690" w14:paraId="0E39B044" w14:textId="77777777" w:rsidTr="0051413A">
        <w:trPr>
          <w:trHeight w:val="508"/>
          <w:trPrChange w:id="12" w:author="Author">
            <w:trPr>
              <w:gridBefore w:val="2"/>
              <w:trHeight w:val="508"/>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13"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7B7BEE22" w14:textId="77777777"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Change w:id="14" w:author="Author">
              <w:tcPr>
                <w:tcW w:w="2317" w:type="dxa"/>
                <w:gridSpan w:val="3"/>
                <w:tcBorders>
                  <w:top w:val="single" w:sz="4" w:space="0" w:color="auto"/>
                  <w:left w:val="nil"/>
                  <w:bottom w:val="single" w:sz="4" w:space="0" w:color="auto"/>
                  <w:right w:val="single" w:sz="4" w:space="0" w:color="auto"/>
                </w:tcBorders>
                <w:shd w:val="clear" w:color="auto" w:fill="auto"/>
                <w:vAlign w:val="center"/>
              </w:tcPr>
            </w:tcPrChange>
          </w:tcPr>
          <w:p w14:paraId="5C6B864F" w14:textId="69EF992D"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b/>
                <w:bCs/>
                <w:sz w:val="20"/>
                <w:szCs w:val="20"/>
                <w:lang w:val="en-GB" w:eastAsia="es-ES"/>
              </w:rPr>
              <w:t>ITEM</w:t>
            </w:r>
          </w:p>
        </w:tc>
        <w:tc>
          <w:tcPr>
            <w:tcW w:w="5474" w:type="dxa"/>
            <w:tcBorders>
              <w:top w:val="single" w:sz="4" w:space="0" w:color="auto"/>
              <w:left w:val="nil"/>
              <w:bottom w:val="single" w:sz="4" w:space="0" w:color="auto"/>
              <w:right w:val="single" w:sz="4" w:space="0" w:color="auto"/>
            </w:tcBorders>
            <w:shd w:val="clear" w:color="auto" w:fill="auto"/>
            <w:vAlign w:val="center"/>
            <w:tcPrChange w:id="15" w:author="Author">
              <w:tcPr>
                <w:tcW w:w="5763" w:type="dxa"/>
                <w:gridSpan w:val="3"/>
                <w:tcBorders>
                  <w:top w:val="single" w:sz="4" w:space="0" w:color="auto"/>
                  <w:left w:val="nil"/>
                  <w:bottom w:val="single" w:sz="4" w:space="0" w:color="auto"/>
                  <w:right w:val="single" w:sz="4" w:space="0" w:color="auto"/>
                </w:tcBorders>
                <w:shd w:val="clear" w:color="auto" w:fill="auto"/>
                <w:vAlign w:val="center"/>
              </w:tcPr>
            </w:tcPrChange>
          </w:tcPr>
          <w:p w14:paraId="240C7D90" w14:textId="27D43967"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b/>
                <w:bCs/>
                <w:sz w:val="20"/>
                <w:szCs w:val="20"/>
                <w:lang w:val="en-GB" w:eastAsia="es-ES"/>
              </w:rPr>
              <w:t>INSTRUCTIONS</w:t>
            </w:r>
          </w:p>
        </w:tc>
      </w:tr>
      <w:tr w:rsidR="0031064C" w:rsidRPr="00D20690" w14:paraId="0FE8710F" w14:textId="77777777" w:rsidTr="0051413A">
        <w:trPr>
          <w:trHeight w:val="975"/>
          <w:trPrChange w:id="16" w:author="Author">
            <w:trPr>
              <w:gridBefore w:val="2"/>
              <w:trHeight w:val="975"/>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17"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4D9C686D" w14:textId="77777777"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Z0010</w:t>
            </w:r>
          </w:p>
          <w:p w14:paraId="5EB5D895" w14:textId="045F0C58" w:rsidR="0031064C" w:rsidRPr="00D20690" w:rsidDel="00717935"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(A001)</w:t>
            </w:r>
          </w:p>
        </w:tc>
        <w:tc>
          <w:tcPr>
            <w:tcW w:w="2317" w:type="dxa"/>
            <w:tcBorders>
              <w:top w:val="single" w:sz="4" w:space="0" w:color="auto"/>
              <w:left w:val="nil"/>
              <w:bottom w:val="single" w:sz="4" w:space="0" w:color="auto"/>
              <w:right w:val="single" w:sz="4" w:space="0" w:color="auto"/>
            </w:tcBorders>
            <w:shd w:val="clear" w:color="auto" w:fill="auto"/>
            <w:tcPrChange w:id="18" w:author="Author">
              <w:tcPr>
                <w:tcW w:w="2317" w:type="dxa"/>
                <w:gridSpan w:val="3"/>
                <w:tcBorders>
                  <w:top w:val="single" w:sz="4" w:space="0" w:color="auto"/>
                  <w:left w:val="nil"/>
                  <w:bottom w:val="single" w:sz="4" w:space="0" w:color="auto"/>
                  <w:right w:val="single" w:sz="4" w:space="0" w:color="auto"/>
                </w:tcBorders>
                <w:shd w:val="clear" w:color="auto" w:fill="auto"/>
              </w:tcPr>
            </w:tcPrChange>
          </w:tcPr>
          <w:p w14:paraId="0142B4BC" w14:textId="4E32750C"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Article 112 </w:t>
            </w:r>
          </w:p>
        </w:tc>
        <w:tc>
          <w:tcPr>
            <w:tcW w:w="5474" w:type="dxa"/>
            <w:tcBorders>
              <w:top w:val="single" w:sz="4" w:space="0" w:color="auto"/>
              <w:left w:val="nil"/>
              <w:bottom w:val="single" w:sz="4" w:space="0" w:color="auto"/>
              <w:right w:val="single" w:sz="4" w:space="0" w:color="auto"/>
            </w:tcBorders>
            <w:shd w:val="clear" w:color="auto" w:fill="auto"/>
            <w:tcPrChange w:id="19" w:author="Author">
              <w:tcPr>
                <w:tcW w:w="5763" w:type="dxa"/>
                <w:gridSpan w:val="3"/>
                <w:tcBorders>
                  <w:top w:val="single" w:sz="4" w:space="0" w:color="auto"/>
                  <w:left w:val="nil"/>
                  <w:bottom w:val="single" w:sz="4" w:space="0" w:color="auto"/>
                  <w:right w:val="single" w:sz="4" w:space="0" w:color="auto"/>
                </w:tcBorders>
                <w:shd w:val="clear" w:color="auto" w:fill="auto"/>
              </w:tcPr>
            </w:tcPrChange>
          </w:tcPr>
          <w:p w14:paraId="1BC7F68B"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6149F9C0"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1 – Article 112(7) reporting</w:t>
            </w:r>
          </w:p>
          <w:p w14:paraId="771C3349" w14:textId="51347780"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Regular reporting</w:t>
            </w:r>
          </w:p>
        </w:tc>
      </w:tr>
      <w:tr w:rsidR="0031064C" w:rsidRPr="00D20690" w14:paraId="4E840618" w14:textId="77777777" w:rsidTr="0051413A">
        <w:trPr>
          <w:trHeight w:val="1368"/>
          <w:trPrChange w:id="20" w:author="Author">
            <w:trPr>
              <w:gridBefore w:val="2"/>
              <w:trHeight w:val="1368"/>
            </w:trPr>
          </w:trPrChange>
        </w:trPr>
        <w:tc>
          <w:tcPr>
            <w:tcW w:w="1281" w:type="dxa"/>
            <w:tcBorders>
              <w:top w:val="nil"/>
              <w:left w:val="single" w:sz="4" w:space="0" w:color="auto"/>
              <w:bottom w:val="single" w:sz="4" w:space="0" w:color="auto"/>
              <w:right w:val="single" w:sz="4" w:space="0" w:color="auto"/>
            </w:tcBorders>
            <w:shd w:val="clear" w:color="auto" w:fill="auto"/>
            <w:tcPrChange w:id="21"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5C2FA732" w14:textId="77777777"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Z0020</w:t>
            </w:r>
          </w:p>
          <w:p w14:paraId="2B2E13DD" w14:textId="66D2F95C"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Change w:id="22" w:author="Author">
              <w:tcPr>
                <w:tcW w:w="2317" w:type="dxa"/>
                <w:gridSpan w:val="3"/>
                <w:tcBorders>
                  <w:top w:val="single" w:sz="4" w:space="0" w:color="auto"/>
                  <w:left w:val="single" w:sz="4" w:space="0" w:color="auto"/>
                  <w:bottom w:val="single" w:sz="4" w:space="0" w:color="auto"/>
                  <w:right w:val="single" w:sz="4" w:space="0" w:color="auto"/>
                </w:tcBorders>
                <w:shd w:val="clear" w:color="000000" w:fill="FFFFFF"/>
                <w:hideMark/>
              </w:tcPr>
            </w:tcPrChange>
          </w:tcPr>
          <w:p w14:paraId="21BCD1F0" w14:textId="059153DC"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Ring-fenced fund,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portfolio or remaining part</w:t>
            </w:r>
          </w:p>
        </w:tc>
        <w:tc>
          <w:tcPr>
            <w:tcW w:w="5474" w:type="dxa"/>
            <w:tcBorders>
              <w:top w:val="single" w:sz="4" w:space="0" w:color="auto"/>
              <w:left w:val="nil"/>
              <w:bottom w:val="single" w:sz="4" w:space="0" w:color="auto"/>
              <w:right w:val="single" w:sz="4" w:space="0" w:color="auto"/>
            </w:tcBorders>
            <w:shd w:val="clear" w:color="000000" w:fill="FFFFFF"/>
            <w:hideMark/>
            <w:tcPrChange w:id="23" w:author="Author">
              <w:tcPr>
                <w:tcW w:w="5763" w:type="dxa"/>
                <w:gridSpan w:val="3"/>
                <w:tcBorders>
                  <w:top w:val="single" w:sz="4" w:space="0" w:color="auto"/>
                  <w:left w:val="nil"/>
                  <w:bottom w:val="single" w:sz="4" w:space="0" w:color="auto"/>
                  <w:right w:val="single" w:sz="4" w:space="0" w:color="auto"/>
                </w:tcBorders>
                <w:shd w:val="clear" w:color="000000" w:fill="FFFFFF"/>
                <w:hideMark/>
              </w:tcPr>
            </w:tcPrChange>
          </w:tcPr>
          <w:p w14:paraId="35837639" w14:textId="44BFE8D4" w:rsidR="00D574EC" w:rsidRPr="00D20690" w:rsidRDefault="0031064C" w:rsidP="00D574E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Identifies whether the reported figures are with regard to a RFF,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portfolio or to the remaining part. One of the options in the following closed list shall be used:</w:t>
            </w:r>
            <w:r w:rsidRPr="00D20690">
              <w:rPr>
                <w:rFonts w:ascii="Times New Roman" w:eastAsia="Times New Roman" w:hAnsi="Times New Roman" w:cs="Times New Roman"/>
                <w:sz w:val="20"/>
                <w:szCs w:val="20"/>
                <w:lang w:val="en-GB" w:eastAsia="es-ES"/>
              </w:rPr>
              <w:br/>
            </w:r>
            <w:r w:rsidR="00D574EC" w:rsidRPr="00D20690">
              <w:rPr>
                <w:rFonts w:ascii="Times New Roman" w:eastAsia="Times New Roman" w:hAnsi="Times New Roman" w:cs="Times New Roman"/>
                <w:sz w:val="20"/>
                <w:szCs w:val="20"/>
                <w:lang w:val="en-GB" w:eastAsia="es-ES"/>
              </w:rPr>
              <w:t>1 – RFF/MAP</w:t>
            </w:r>
            <w:r w:rsidR="00D574EC" w:rsidRPr="00D20690" w:rsidDel="00C11F0B">
              <w:rPr>
                <w:rFonts w:ascii="Times New Roman" w:eastAsia="Times New Roman" w:hAnsi="Times New Roman" w:cs="Times New Roman"/>
                <w:sz w:val="20"/>
                <w:szCs w:val="20"/>
                <w:lang w:val="en-GB" w:eastAsia="es-ES"/>
              </w:rPr>
              <w:t xml:space="preserve"> </w:t>
            </w:r>
            <w:r w:rsidR="00D574EC" w:rsidRPr="00D20690">
              <w:rPr>
                <w:rFonts w:ascii="Times New Roman" w:eastAsia="Times New Roman" w:hAnsi="Times New Roman" w:cs="Times New Roman"/>
                <w:sz w:val="20"/>
                <w:szCs w:val="20"/>
                <w:lang w:val="en-GB" w:eastAsia="es-ES"/>
              </w:rPr>
              <w:br/>
              <w:t>2 – Remaining part</w:t>
            </w:r>
          </w:p>
          <w:p w14:paraId="0EB846E2" w14:textId="17F88E9A"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p>
        </w:tc>
      </w:tr>
      <w:tr w:rsidR="0031064C" w:rsidRPr="00D20690" w14:paraId="35C89A3B" w14:textId="77777777" w:rsidTr="0051413A">
        <w:trPr>
          <w:trHeight w:val="1275"/>
          <w:trPrChange w:id="24" w:author="Author">
            <w:trPr>
              <w:gridBefore w:val="2"/>
              <w:trHeight w:val="1275"/>
            </w:trPr>
          </w:trPrChange>
        </w:trPr>
        <w:tc>
          <w:tcPr>
            <w:tcW w:w="1281" w:type="dxa"/>
            <w:tcBorders>
              <w:top w:val="nil"/>
              <w:left w:val="single" w:sz="4" w:space="0" w:color="auto"/>
              <w:bottom w:val="single" w:sz="4" w:space="0" w:color="auto"/>
              <w:right w:val="single" w:sz="4" w:space="0" w:color="auto"/>
            </w:tcBorders>
            <w:shd w:val="clear" w:color="auto" w:fill="auto"/>
            <w:tcPrChange w:id="25"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7C827890" w14:textId="77777777"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Z0030</w:t>
            </w:r>
          </w:p>
          <w:p w14:paraId="34581B22" w14:textId="77777777"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(A0)</w:t>
            </w:r>
          </w:p>
        </w:tc>
        <w:tc>
          <w:tcPr>
            <w:tcW w:w="2317" w:type="dxa"/>
            <w:tcBorders>
              <w:top w:val="single" w:sz="4" w:space="0" w:color="auto"/>
              <w:left w:val="nil"/>
              <w:bottom w:val="single" w:sz="4" w:space="0" w:color="auto"/>
              <w:right w:val="single" w:sz="4" w:space="0" w:color="auto"/>
            </w:tcBorders>
            <w:shd w:val="clear" w:color="auto" w:fill="auto"/>
            <w:hideMark/>
            <w:tcPrChange w:id="26" w:author="Author">
              <w:tcPr>
                <w:tcW w:w="2317" w:type="dxa"/>
                <w:gridSpan w:val="3"/>
                <w:tcBorders>
                  <w:top w:val="single" w:sz="4" w:space="0" w:color="auto"/>
                  <w:left w:val="nil"/>
                  <w:bottom w:val="single" w:sz="4" w:space="0" w:color="auto"/>
                  <w:right w:val="single" w:sz="4" w:space="0" w:color="auto"/>
                </w:tcBorders>
                <w:shd w:val="clear" w:color="auto" w:fill="auto"/>
                <w:hideMark/>
              </w:tcPr>
            </w:tcPrChange>
          </w:tcPr>
          <w:p w14:paraId="3315B3B4" w14:textId="422F3A4D"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Fund/Portfolio number</w:t>
            </w:r>
          </w:p>
        </w:tc>
        <w:tc>
          <w:tcPr>
            <w:tcW w:w="5474" w:type="dxa"/>
            <w:tcBorders>
              <w:top w:val="single" w:sz="4" w:space="0" w:color="auto"/>
              <w:left w:val="nil"/>
              <w:bottom w:val="single" w:sz="4" w:space="0" w:color="auto"/>
              <w:right w:val="single" w:sz="4" w:space="0" w:color="auto"/>
            </w:tcBorders>
            <w:shd w:val="clear" w:color="auto" w:fill="auto"/>
            <w:hideMark/>
            <w:tcPrChange w:id="27" w:author="Author">
              <w:tcPr>
                <w:tcW w:w="5763" w:type="dxa"/>
                <w:gridSpan w:val="3"/>
                <w:tcBorders>
                  <w:top w:val="single" w:sz="4" w:space="0" w:color="auto"/>
                  <w:left w:val="nil"/>
                  <w:bottom w:val="single" w:sz="4" w:space="0" w:color="auto"/>
                  <w:right w:val="single" w:sz="4" w:space="0" w:color="auto"/>
                </w:tcBorders>
                <w:shd w:val="clear" w:color="auto" w:fill="auto"/>
                <w:hideMark/>
              </w:tcPr>
            </w:tcPrChange>
          </w:tcPr>
          <w:p w14:paraId="31516DF8" w14:textId="3E35D687" w:rsidR="0031064C" w:rsidRPr="00D20690" w:rsidRDefault="008A0DF5" w:rsidP="00244BD1">
            <w:pPr>
              <w:spacing w:after="0" w:line="240" w:lineRule="auto"/>
              <w:rPr>
                <w:rFonts w:ascii="Times New Roman" w:eastAsia="Times New Roman" w:hAnsi="Times New Roman" w:cs="Times New Roman"/>
                <w:sz w:val="20"/>
                <w:szCs w:val="20"/>
                <w:lang w:val="en-GB" w:eastAsia="es-ES"/>
              </w:rPr>
            </w:pPr>
            <w:ins w:id="28"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ins>
            <w:del w:id="29" w:author="Author">
              <w:r w:rsidR="0031064C" w:rsidRPr="00D20690" w:rsidDel="008A0DF5">
                <w:rPr>
                  <w:rFonts w:ascii="Times New Roman" w:eastAsia="Times New Roman" w:hAnsi="Times New Roman" w:cs="Times New Roman"/>
                  <w:sz w:val="20"/>
                  <w:szCs w:val="20"/>
                  <w:lang w:val="en-GB" w:eastAsia="es-ES"/>
                </w:rPr>
                <w:delText>I</w:delText>
              </w:r>
            </w:del>
            <w:r w:rsidR="0031064C" w:rsidRPr="00D20690">
              <w:rPr>
                <w:rFonts w:ascii="Times New Roman" w:eastAsia="Times New Roman" w:hAnsi="Times New Roman" w:cs="Times New Roman"/>
                <w:sz w:val="20"/>
                <w:szCs w:val="20"/>
                <w:lang w:val="en-GB" w:eastAsia="es-ES"/>
              </w:rPr>
              <w:t xml:space="preserve">dentification number for a ring fenced fund or matching </w:t>
            </w:r>
            <w:r w:rsidR="00C769FD" w:rsidRPr="00D20690">
              <w:rPr>
                <w:rFonts w:ascii="Times New Roman" w:eastAsia="Times New Roman" w:hAnsi="Times New Roman" w:cs="Times New Roman"/>
                <w:sz w:val="20"/>
                <w:szCs w:val="20"/>
                <w:lang w:val="en-GB" w:eastAsia="es-ES"/>
              </w:rPr>
              <w:t xml:space="preserve">adjustment </w:t>
            </w:r>
            <w:r w:rsidR="0031064C" w:rsidRPr="00D20690">
              <w:rPr>
                <w:rFonts w:ascii="Times New Roman" w:eastAsia="Times New Roman" w:hAnsi="Times New Roman" w:cs="Times New Roman"/>
                <w:sz w:val="20"/>
                <w:szCs w:val="20"/>
                <w:lang w:val="en-GB" w:eastAsia="es-ES"/>
              </w:rPr>
              <w:t>portfolio. This number is attributed by the undertaking and must be consistent over time and with the fund/portfolio number reported in other templates</w:t>
            </w:r>
            <w:del w:id="30" w:author="Author">
              <w:r w:rsidR="0031064C" w:rsidRPr="00D20690" w:rsidDel="00F17AE0">
                <w:rPr>
                  <w:rFonts w:ascii="Times New Roman" w:eastAsia="Times New Roman" w:hAnsi="Times New Roman" w:cs="Times New Roman"/>
                  <w:sz w:val="20"/>
                  <w:szCs w:val="20"/>
                  <w:lang w:val="en-GB" w:eastAsia="es-ES"/>
                </w:rPr>
                <w:delText>, e.g. S.26.02, S.14.01, S.23.01</w:delText>
              </w:r>
            </w:del>
            <w:r w:rsidR="0031064C" w:rsidRPr="00D20690">
              <w:rPr>
                <w:rFonts w:ascii="Times New Roman" w:eastAsia="Times New Roman" w:hAnsi="Times New Roman" w:cs="Times New Roman"/>
                <w:sz w:val="20"/>
                <w:szCs w:val="20"/>
                <w:lang w:val="en-GB" w:eastAsia="es-ES"/>
              </w:rPr>
              <w:t xml:space="preserve">. </w:t>
            </w:r>
          </w:p>
          <w:p w14:paraId="1BF49418"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p>
          <w:p w14:paraId="7AC6C035" w14:textId="7DEEF14C" w:rsidR="0031064C" w:rsidRPr="00D20690" w:rsidRDefault="008A0DF5" w:rsidP="00AC02B1">
            <w:pPr>
              <w:spacing w:after="0" w:line="240" w:lineRule="auto"/>
              <w:rPr>
                <w:rFonts w:ascii="Times New Roman" w:eastAsia="Times New Roman" w:hAnsi="Times New Roman" w:cs="Times New Roman"/>
                <w:sz w:val="20"/>
                <w:szCs w:val="20"/>
                <w:lang w:val="en-GB" w:eastAsia="es-ES"/>
              </w:rPr>
            </w:pPr>
            <w:ins w:id="31"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32" w:author="Author">
              <w:r w:rsidR="0031064C" w:rsidRPr="00D20690" w:rsidDel="008A0DF5">
                <w:rPr>
                  <w:rFonts w:ascii="Times New Roman" w:eastAsia="Times New Roman" w:hAnsi="Times New Roman" w:cs="Times New Roman"/>
                  <w:sz w:val="20"/>
                  <w:szCs w:val="20"/>
                  <w:lang w:val="en-GB" w:eastAsia="es-ES"/>
                </w:rPr>
                <w:delText xml:space="preserve">This item is to be completed only when item Z0020 = 1 </w:delText>
              </w:r>
            </w:del>
          </w:p>
        </w:tc>
      </w:tr>
      <w:tr w:rsidR="00230D8D" w:rsidRPr="00D20690" w14:paraId="20764C9D" w14:textId="77777777" w:rsidTr="0051413A">
        <w:trPr>
          <w:trHeight w:val="975"/>
          <w:trPrChange w:id="33" w:author="Author">
            <w:trPr>
              <w:gridBefore w:val="2"/>
              <w:trHeight w:val="975"/>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34"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0786FC25" w14:textId="7D835794"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R0010/C0010</w:t>
            </w:r>
          </w:p>
          <w:p w14:paraId="7C034F3A" w14:textId="260354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(A001)</w:t>
            </w:r>
          </w:p>
          <w:p w14:paraId="6083DB8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hideMark/>
            <w:tcPrChange w:id="35" w:author="Author">
              <w:tcPr>
                <w:tcW w:w="2317" w:type="dxa"/>
                <w:gridSpan w:val="3"/>
                <w:tcBorders>
                  <w:top w:val="single" w:sz="4" w:space="0" w:color="auto"/>
                  <w:left w:val="nil"/>
                  <w:bottom w:val="single" w:sz="4" w:space="0" w:color="auto"/>
                  <w:right w:val="single" w:sz="4" w:space="0" w:color="auto"/>
                </w:tcBorders>
                <w:shd w:val="clear" w:color="auto" w:fill="auto"/>
                <w:hideMark/>
              </w:tcPr>
            </w:tcPrChange>
          </w:tcPr>
          <w:p w14:paraId="3D8A8E55" w14:textId="32C3B1A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Captives simplifications – non life premium and reserve risk </w:t>
            </w:r>
          </w:p>
        </w:tc>
        <w:tc>
          <w:tcPr>
            <w:tcW w:w="5474" w:type="dxa"/>
            <w:tcBorders>
              <w:top w:val="single" w:sz="4" w:space="0" w:color="auto"/>
              <w:left w:val="nil"/>
              <w:bottom w:val="single" w:sz="4" w:space="0" w:color="auto"/>
              <w:right w:val="single" w:sz="4" w:space="0" w:color="auto"/>
            </w:tcBorders>
            <w:shd w:val="clear" w:color="auto" w:fill="auto"/>
            <w:hideMark/>
            <w:tcPrChange w:id="36" w:author="Author">
              <w:tcPr>
                <w:tcW w:w="5763" w:type="dxa"/>
                <w:gridSpan w:val="3"/>
                <w:tcBorders>
                  <w:top w:val="single" w:sz="4" w:space="0" w:color="auto"/>
                  <w:left w:val="nil"/>
                  <w:bottom w:val="single" w:sz="4" w:space="0" w:color="auto"/>
                  <w:right w:val="single" w:sz="4" w:space="0" w:color="auto"/>
                </w:tcBorders>
                <w:shd w:val="clear" w:color="auto" w:fill="auto"/>
                <w:hideMark/>
              </w:tcPr>
            </w:tcPrChange>
          </w:tcPr>
          <w:p w14:paraId="59DCAB65" w14:textId="5A1A3D44" w:rsidR="0031064C" w:rsidRPr="00D20690" w:rsidRDefault="00230D8D"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Identify whether a captive undertaking used simplifications for the calculation of non-life premium and reserve risk.  </w:t>
            </w:r>
            <w:r w:rsidR="0031064C" w:rsidRPr="00D20690">
              <w:rPr>
                <w:rFonts w:ascii="Times New Roman" w:eastAsia="Times New Roman" w:hAnsi="Times New Roman" w:cs="Times New Roman"/>
                <w:sz w:val="20"/>
                <w:szCs w:val="20"/>
                <w:lang w:val="en-GB" w:eastAsia="es-ES"/>
              </w:rPr>
              <w:t>One of the options in the following closed list shall be used:</w:t>
            </w:r>
            <w:r w:rsidR="0031064C" w:rsidRPr="00D20690">
              <w:rPr>
                <w:rFonts w:ascii="Times New Roman" w:eastAsia="Times New Roman" w:hAnsi="Times New Roman" w:cs="Times New Roman"/>
                <w:sz w:val="20"/>
                <w:szCs w:val="20"/>
                <w:lang w:val="en-GB" w:eastAsia="es-ES"/>
              </w:rPr>
              <w:br/>
              <w:t xml:space="preserve">1 – Simplifications used </w:t>
            </w:r>
          </w:p>
          <w:p w14:paraId="01A83A2E"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Simplifications not used</w:t>
            </w:r>
          </w:p>
          <w:p w14:paraId="5FCB69CB"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19A66B7D" w14:textId="31085376" w:rsidR="00230D8D" w:rsidRPr="00D20690" w:rsidRDefault="00230D8D" w:rsidP="00132536">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R0010/C0010 = 1, only C00</w:t>
            </w:r>
            <w:del w:id="37" w:author="Author">
              <w:r w:rsidRPr="00D20690" w:rsidDel="00132536">
                <w:rPr>
                  <w:rFonts w:ascii="Times New Roman" w:eastAsia="Times New Roman" w:hAnsi="Times New Roman" w:cs="Times New Roman"/>
                  <w:sz w:val="20"/>
                  <w:szCs w:val="20"/>
                  <w:lang w:val="en-GB" w:eastAsia="es-ES"/>
                </w:rPr>
                <w:delText>5</w:delText>
              </w:r>
            </w:del>
            <w:ins w:id="38" w:author="Author">
              <w:r w:rsidR="00132536">
                <w:rPr>
                  <w:rFonts w:ascii="Times New Roman" w:eastAsia="Times New Roman" w:hAnsi="Times New Roman" w:cs="Times New Roman"/>
                  <w:sz w:val="20"/>
                  <w:szCs w:val="20"/>
                  <w:lang w:val="en-GB" w:eastAsia="es-ES"/>
                </w:rPr>
                <w:t>6</w:t>
              </w:r>
            </w:ins>
            <w:r w:rsidRPr="00D20690">
              <w:rPr>
                <w:rFonts w:ascii="Times New Roman" w:eastAsia="Times New Roman" w:hAnsi="Times New Roman" w:cs="Times New Roman"/>
                <w:sz w:val="20"/>
                <w:szCs w:val="20"/>
                <w:lang w:val="en-GB" w:eastAsia="es-ES"/>
              </w:rPr>
              <w:t>0, C00</w:t>
            </w:r>
            <w:del w:id="39" w:author="Author">
              <w:r w:rsidRPr="00D20690" w:rsidDel="00132536">
                <w:rPr>
                  <w:rFonts w:ascii="Times New Roman" w:eastAsia="Times New Roman" w:hAnsi="Times New Roman" w:cs="Times New Roman"/>
                  <w:sz w:val="20"/>
                  <w:szCs w:val="20"/>
                  <w:lang w:val="en-GB" w:eastAsia="es-ES"/>
                </w:rPr>
                <w:delText>6</w:delText>
              </w:r>
            </w:del>
            <w:ins w:id="40" w:author="Author">
              <w:r w:rsidR="00132536">
                <w:rPr>
                  <w:rFonts w:ascii="Times New Roman" w:eastAsia="Times New Roman" w:hAnsi="Times New Roman" w:cs="Times New Roman"/>
                  <w:sz w:val="20"/>
                  <w:szCs w:val="20"/>
                  <w:lang w:val="en-GB" w:eastAsia="es-ES"/>
                </w:rPr>
                <w:t>7</w:t>
              </w:r>
            </w:ins>
            <w:r w:rsidRPr="00D20690">
              <w:rPr>
                <w:rFonts w:ascii="Times New Roman" w:eastAsia="Times New Roman" w:hAnsi="Times New Roman" w:cs="Times New Roman"/>
                <w:sz w:val="20"/>
                <w:szCs w:val="20"/>
                <w:lang w:val="en-GB" w:eastAsia="es-ES"/>
              </w:rPr>
              <w:t>0 and C00</w:t>
            </w:r>
            <w:del w:id="41" w:author="Author">
              <w:r w:rsidRPr="00D20690" w:rsidDel="00132536">
                <w:rPr>
                  <w:rFonts w:ascii="Times New Roman" w:eastAsia="Times New Roman" w:hAnsi="Times New Roman" w:cs="Times New Roman"/>
                  <w:sz w:val="20"/>
                  <w:szCs w:val="20"/>
                  <w:lang w:val="en-GB" w:eastAsia="es-ES"/>
                </w:rPr>
                <w:delText>8</w:delText>
              </w:r>
            </w:del>
            <w:ins w:id="42" w:author="Author">
              <w:r w:rsidR="00132536">
                <w:rPr>
                  <w:rFonts w:ascii="Times New Roman" w:eastAsia="Times New Roman" w:hAnsi="Times New Roman" w:cs="Times New Roman"/>
                  <w:sz w:val="20"/>
                  <w:szCs w:val="20"/>
                  <w:lang w:val="en-GB" w:eastAsia="es-ES"/>
                </w:rPr>
                <w:t>9</w:t>
              </w:r>
            </w:ins>
            <w:r w:rsidRPr="00D20690">
              <w:rPr>
                <w:rFonts w:ascii="Times New Roman" w:eastAsia="Times New Roman" w:hAnsi="Times New Roman" w:cs="Times New Roman"/>
                <w:sz w:val="20"/>
                <w:szCs w:val="20"/>
                <w:lang w:val="en-GB" w:eastAsia="es-ES"/>
              </w:rPr>
              <w:t>0 should be filled in for R0100 – R0230.</w:t>
            </w:r>
          </w:p>
        </w:tc>
      </w:tr>
      <w:tr w:rsidR="00230D8D" w:rsidRPr="00D20690" w14:paraId="047FA8CB" w14:textId="77777777" w:rsidTr="0051413A">
        <w:trPr>
          <w:trHeight w:val="285"/>
          <w:trPrChange w:id="43" w:author="Author">
            <w:trPr>
              <w:gridBefore w:val="2"/>
              <w:trHeight w:val="285"/>
            </w:trPr>
          </w:trPrChange>
        </w:trPr>
        <w:tc>
          <w:tcPr>
            <w:tcW w:w="9072" w:type="dxa"/>
            <w:gridSpan w:val="3"/>
            <w:tcBorders>
              <w:top w:val="nil"/>
              <w:left w:val="nil"/>
              <w:bottom w:val="single" w:sz="4" w:space="0" w:color="auto"/>
              <w:right w:val="nil"/>
            </w:tcBorders>
            <w:shd w:val="clear" w:color="auto" w:fill="auto"/>
            <w:tcPrChange w:id="44" w:author="Author">
              <w:tcPr>
                <w:tcW w:w="9361" w:type="dxa"/>
                <w:gridSpan w:val="9"/>
                <w:tcBorders>
                  <w:top w:val="nil"/>
                  <w:left w:val="nil"/>
                  <w:bottom w:val="single" w:sz="4" w:space="0" w:color="auto"/>
                  <w:right w:val="nil"/>
                </w:tcBorders>
                <w:shd w:val="clear" w:color="auto" w:fill="auto"/>
              </w:tcPr>
            </w:tcPrChange>
          </w:tcPr>
          <w:p w14:paraId="26A7190E" w14:textId="77777777"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p>
          <w:p w14:paraId="73790347" w14:textId="5C663D86"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r w:rsidRPr="00D20690">
              <w:rPr>
                <w:rFonts w:ascii="Times New Roman" w:eastAsia="Times New Roman" w:hAnsi="Times New Roman" w:cs="Times New Roman"/>
                <w:b/>
                <w:bCs/>
                <w:sz w:val="20"/>
                <w:szCs w:val="20"/>
                <w:lang w:val="en-GB" w:eastAsia="es-ES"/>
              </w:rPr>
              <w:t xml:space="preserve">Non-life premium and Reserve Risk </w:t>
            </w:r>
          </w:p>
        </w:tc>
      </w:tr>
      <w:tr w:rsidR="00230D8D" w:rsidRPr="00D20690" w14:paraId="3D0A614A" w14:textId="77777777" w:rsidTr="0051413A">
        <w:trPr>
          <w:trHeight w:val="1250"/>
          <w:trPrChange w:id="45" w:author="Author">
            <w:trPr>
              <w:gridBefore w:val="2"/>
              <w:trHeight w:val="1250"/>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46"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36166B8F" w14:textId="64808911"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lastRenderedPageBreak/>
              <w:t>R0100-R0210/C0020</w:t>
            </w:r>
          </w:p>
          <w:p w14:paraId="297FF94F" w14:textId="715BC954" w:rsidR="00230D8D" w:rsidRPr="00D20690" w:rsidRDefault="00230D8D" w:rsidP="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 – A12)</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Change w:id="47" w:author="Author">
              <w:tcPr>
                <w:tcW w:w="2317"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14:paraId="2D8C234B" w14:textId="3217380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Standard deviation for premium risk – USP Standard Deviation</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Change w:id="48" w:author="Author">
              <w:tcPr>
                <w:tcW w:w="5763"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14:paraId="7432B4AE" w14:textId="1B5F6B2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standard deviation for premium risk for each segment as calculated by the undertaking and approved or prescribed by the supervisory authority.</w:t>
            </w:r>
          </w:p>
          <w:p w14:paraId="584A7F8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31064C" w:rsidRPr="00D20690" w14:paraId="325B2E9C" w14:textId="77777777" w:rsidTr="0051413A">
        <w:trPr>
          <w:trHeight w:val="978"/>
          <w:trPrChange w:id="49" w:author="Author">
            <w:trPr>
              <w:gridBefore w:val="2"/>
              <w:trHeight w:val="978"/>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50"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614CFF40"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R0100-R0210/C0030</w:t>
            </w:r>
          </w:p>
          <w:p w14:paraId="0B250949" w14:textId="43BDE3C6" w:rsidR="0031064C" w:rsidRPr="00D20690" w:rsidDel="00717935" w:rsidRDefault="0031064C" w:rsidP="0031064C">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auto" w:fill="auto"/>
            <w:tcPrChange w:id="51" w:author="Author">
              <w:tcPr>
                <w:tcW w:w="2317"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26E1F0DD" w14:textId="08860D23" w:rsidR="0031064C" w:rsidRPr="00D20690" w:rsidRDefault="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USP Standard Deviation gross/net</w:t>
            </w:r>
          </w:p>
        </w:tc>
        <w:tc>
          <w:tcPr>
            <w:tcW w:w="5474" w:type="dxa"/>
            <w:tcBorders>
              <w:top w:val="single" w:sz="4" w:space="0" w:color="auto"/>
              <w:left w:val="single" w:sz="4" w:space="0" w:color="auto"/>
              <w:bottom w:val="single" w:sz="4" w:space="0" w:color="auto"/>
              <w:right w:val="single" w:sz="4" w:space="0" w:color="auto"/>
            </w:tcBorders>
            <w:shd w:val="clear" w:color="auto" w:fill="auto"/>
            <w:tcPrChange w:id="52" w:author="Author">
              <w:tcPr>
                <w:tcW w:w="5763"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128BFADD" w14:textId="7F6E848E" w:rsidR="0031064C" w:rsidRPr="00D20690" w:rsidRDefault="0031064C" w:rsidP="00D2069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Identify if the USP standard Deviation was </w:t>
            </w:r>
            <w:r w:rsidR="000B7FBE" w:rsidRPr="00D20690">
              <w:rPr>
                <w:rFonts w:ascii="Times New Roman" w:eastAsia="Times New Roman" w:hAnsi="Times New Roman" w:cs="Times New Roman"/>
                <w:sz w:val="20"/>
                <w:szCs w:val="20"/>
                <w:lang w:val="en-GB" w:eastAsia="es-ES"/>
              </w:rPr>
              <w:t>applied</w:t>
            </w:r>
            <w:r w:rsidRPr="00D20690">
              <w:rPr>
                <w:rFonts w:ascii="Times New Roman" w:eastAsia="Times New Roman" w:hAnsi="Times New Roman" w:cs="Times New Roman"/>
                <w:sz w:val="20"/>
                <w:szCs w:val="20"/>
                <w:lang w:val="en-GB" w:eastAsia="es-ES"/>
              </w:rPr>
              <w:t xml:space="preserve"> gros</w:t>
            </w:r>
            <w:r w:rsidR="000B7FBE">
              <w:rPr>
                <w:rFonts w:ascii="Times New Roman" w:eastAsia="Times New Roman" w:hAnsi="Times New Roman" w:cs="Times New Roman"/>
                <w:sz w:val="20"/>
                <w:szCs w:val="20"/>
                <w:lang w:val="en-GB" w:eastAsia="es-ES"/>
              </w:rPr>
              <w:t xml:space="preserve">s </w:t>
            </w:r>
            <w:r w:rsidRPr="00D20690">
              <w:rPr>
                <w:rFonts w:ascii="Times New Roman" w:eastAsia="Times New Roman" w:hAnsi="Times New Roman" w:cs="Times New Roman"/>
                <w:sz w:val="20"/>
                <w:szCs w:val="20"/>
                <w:lang w:val="en-GB" w:eastAsia="es-ES"/>
              </w:rPr>
              <w:t>or net. One of the options in the following closed list shall be used:</w:t>
            </w:r>
            <w:r w:rsidRPr="00D20690">
              <w:rPr>
                <w:rFonts w:ascii="Times New Roman" w:eastAsia="Times New Roman" w:hAnsi="Times New Roman" w:cs="Times New Roman"/>
                <w:sz w:val="20"/>
                <w:szCs w:val="20"/>
                <w:lang w:val="en-GB" w:eastAsia="es-ES"/>
              </w:rPr>
              <w:br/>
              <w:t>1 – USP gross</w:t>
            </w:r>
          </w:p>
          <w:p w14:paraId="44E222BB" w14:textId="26005CDF" w:rsidR="0031064C" w:rsidRPr="00D20690" w:rsidDel="00737077" w:rsidRDefault="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USP net</w:t>
            </w:r>
          </w:p>
        </w:tc>
      </w:tr>
      <w:tr w:rsidR="00230D8D" w:rsidRPr="00D20690" w14:paraId="35C1ACEB" w14:textId="77777777" w:rsidTr="0051413A">
        <w:trPr>
          <w:trHeight w:val="1686"/>
          <w:trPrChange w:id="53" w:author="Author">
            <w:trPr>
              <w:gridBefore w:val="2"/>
              <w:trHeight w:val="1686"/>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54"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7FF6D69F" w14:textId="46C4795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31064C"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w:t>
            </w:r>
          </w:p>
          <w:p w14:paraId="0C929E4B" w14:textId="1C960FB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(A1A – A12A)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Change w:id="55" w:author="Author">
              <w:tcPr>
                <w:tcW w:w="2317"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14:paraId="6FCF6B66" w14:textId="7A7062C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Standard deviation for premium risk – USP - Adjustment factor for non – proportional reinsurance </w:t>
            </w:r>
          </w:p>
        </w:tc>
        <w:tc>
          <w:tcPr>
            <w:tcW w:w="5474" w:type="dxa"/>
            <w:tcBorders>
              <w:top w:val="single" w:sz="4" w:space="0" w:color="auto"/>
              <w:left w:val="nil"/>
              <w:right w:val="single" w:sz="4" w:space="0" w:color="auto"/>
            </w:tcBorders>
            <w:shd w:val="clear" w:color="auto" w:fill="auto"/>
            <w:hideMark/>
            <w:tcPrChange w:id="56" w:author="Author">
              <w:tcPr>
                <w:tcW w:w="5763" w:type="dxa"/>
                <w:gridSpan w:val="3"/>
                <w:tcBorders>
                  <w:top w:val="single" w:sz="4" w:space="0" w:color="auto"/>
                  <w:left w:val="nil"/>
                  <w:right w:val="single" w:sz="4" w:space="0" w:color="auto"/>
                </w:tcBorders>
                <w:shd w:val="clear" w:color="auto" w:fill="auto"/>
                <w:hideMark/>
              </w:tcPr>
            </w:tcPrChange>
          </w:tcPr>
          <w:p w14:paraId="03582530" w14:textId="58CAE4E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6797631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230D8D" w:rsidRPr="00D20690" w14:paraId="16A45225" w14:textId="77777777" w:rsidTr="0051413A">
        <w:trPr>
          <w:trHeight w:val="1140"/>
          <w:trPrChange w:id="57" w:author="Author">
            <w:trPr>
              <w:gridBefore w:val="2"/>
              <w:trHeight w:val="1140"/>
            </w:trPr>
          </w:trPrChange>
        </w:trPr>
        <w:tc>
          <w:tcPr>
            <w:tcW w:w="1281" w:type="dxa"/>
            <w:vMerge w:val="restart"/>
            <w:tcBorders>
              <w:top w:val="nil"/>
              <w:left w:val="single" w:sz="4" w:space="0" w:color="auto"/>
              <w:bottom w:val="single" w:sz="4" w:space="0" w:color="auto"/>
              <w:right w:val="single" w:sz="4" w:space="0" w:color="auto"/>
            </w:tcBorders>
            <w:shd w:val="clear" w:color="auto" w:fill="auto"/>
            <w:tcPrChange w:id="58" w:author="Author">
              <w:tcPr>
                <w:tcW w:w="1281" w:type="dxa"/>
                <w:gridSpan w:val="3"/>
                <w:vMerge w:val="restart"/>
                <w:tcBorders>
                  <w:top w:val="nil"/>
                  <w:left w:val="single" w:sz="4" w:space="0" w:color="auto"/>
                  <w:bottom w:val="single" w:sz="4" w:space="0" w:color="auto"/>
                  <w:right w:val="single" w:sz="4" w:space="0" w:color="auto"/>
                </w:tcBorders>
                <w:shd w:val="clear" w:color="auto" w:fill="auto"/>
              </w:tcPr>
            </w:tcPrChange>
          </w:tcPr>
          <w:p w14:paraId="4D23A8E3" w14:textId="26F10CE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w:t>
            </w:r>
          </w:p>
          <w:p w14:paraId="4746A9AE" w14:textId="1F549B11" w:rsidR="00230D8D" w:rsidRPr="00D20690" w:rsidRDefault="00230D8D" w:rsidP="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(B1 – B12)</w:t>
            </w:r>
          </w:p>
        </w:tc>
        <w:tc>
          <w:tcPr>
            <w:tcW w:w="2317" w:type="dxa"/>
            <w:vMerge w:val="restart"/>
            <w:tcBorders>
              <w:top w:val="nil"/>
              <w:left w:val="single" w:sz="4" w:space="0" w:color="auto"/>
              <w:bottom w:val="single" w:sz="4" w:space="0" w:color="auto"/>
              <w:right w:val="single" w:sz="4" w:space="0" w:color="auto"/>
            </w:tcBorders>
            <w:shd w:val="clear" w:color="auto" w:fill="auto"/>
            <w:hideMark/>
            <w:tcPrChange w:id="59" w:author="Author">
              <w:tcPr>
                <w:tcW w:w="2317" w:type="dxa"/>
                <w:gridSpan w:val="3"/>
                <w:vMerge w:val="restart"/>
                <w:tcBorders>
                  <w:top w:val="nil"/>
                  <w:left w:val="single" w:sz="4" w:space="0" w:color="auto"/>
                  <w:bottom w:val="single" w:sz="4" w:space="0" w:color="auto"/>
                  <w:right w:val="single" w:sz="4" w:space="0" w:color="auto"/>
                </w:tcBorders>
                <w:shd w:val="clear" w:color="auto" w:fill="auto"/>
                <w:hideMark/>
              </w:tcPr>
            </w:tcPrChange>
          </w:tcPr>
          <w:p w14:paraId="7CE8562B" w14:textId="088802C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Standard deviation for reserve risk – USP</w:t>
            </w:r>
          </w:p>
        </w:tc>
        <w:tc>
          <w:tcPr>
            <w:tcW w:w="5474" w:type="dxa"/>
            <w:tcBorders>
              <w:top w:val="single" w:sz="4" w:space="0" w:color="auto"/>
              <w:left w:val="nil"/>
              <w:bottom w:val="nil"/>
              <w:right w:val="single" w:sz="4" w:space="0" w:color="auto"/>
            </w:tcBorders>
            <w:shd w:val="clear" w:color="auto" w:fill="auto"/>
            <w:hideMark/>
            <w:tcPrChange w:id="60" w:author="Author">
              <w:tcPr>
                <w:tcW w:w="5763" w:type="dxa"/>
                <w:gridSpan w:val="3"/>
                <w:tcBorders>
                  <w:top w:val="single" w:sz="4" w:space="0" w:color="auto"/>
                  <w:left w:val="nil"/>
                  <w:bottom w:val="nil"/>
                  <w:right w:val="single" w:sz="4" w:space="0" w:color="auto"/>
                </w:tcBorders>
                <w:shd w:val="clear" w:color="auto" w:fill="auto"/>
                <w:hideMark/>
              </w:tcPr>
            </w:tcPrChange>
          </w:tcPr>
          <w:p w14:paraId="02B3F6C2" w14:textId="7831E606" w:rsidR="0004265E" w:rsidRPr="00D20690" w:rsidRDefault="00230D8D" w:rsidP="0004265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standard deviation for reserve risk each segment as calculated by the undertaking and approved or prescribed by the supervisory authority.</w:t>
            </w:r>
            <w:r w:rsidR="0004265E" w:rsidRPr="00D20690">
              <w:rPr>
                <w:rFonts w:ascii="Times New Roman" w:eastAsia="Times New Roman" w:hAnsi="Times New Roman" w:cs="Times New Roman"/>
                <w:sz w:val="20"/>
                <w:szCs w:val="20"/>
                <w:lang w:val="en-GB" w:eastAsia="es-ES"/>
              </w:rPr>
              <w:t xml:space="preserve"> </w:t>
            </w:r>
          </w:p>
          <w:p w14:paraId="33EA8948" w14:textId="77777777" w:rsidR="0004265E" w:rsidRPr="00D20690" w:rsidRDefault="0004265E" w:rsidP="0004265E">
            <w:pPr>
              <w:spacing w:after="0" w:line="240" w:lineRule="auto"/>
              <w:rPr>
                <w:rFonts w:ascii="Times New Roman" w:eastAsia="Times New Roman" w:hAnsi="Times New Roman" w:cs="Times New Roman"/>
                <w:sz w:val="20"/>
                <w:szCs w:val="20"/>
                <w:lang w:val="en-GB" w:eastAsia="es-ES"/>
              </w:rPr>
            </w:pPr>
          </w:p>
          <w:p w14:paraId="783EA747" w14:textId="47A14CE6" w:rsidR="00230D8D" w:rsidRPr="00D20690" w:rsidRDefault="0004265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230D8D" w:rsidRPr="00D20690" w14:paraId="55390C63" w14:textId="77777777" w:rsidTr="0051413A">
        <w:trPr>
          <w:trHeight w:val="170"/>
          <w:trPrChange w:id="61" w:author="Author">
            <w:trPr>
              <w:gridBefore w:val="2"/>
              <w:trHeight w:val="170"/>
            </w:trPr>
          </w:trPrChange>
        </w:trPr>
        <w:tc>
          <w:tcPr>
            <w:tcW w:w="1281" w:type="dxa"/>
            <w:vMerge/>
            <w:tcBorders>
              <w:top w:val="nil"/>
              <w:left w:val="single" w:sz="4" w:space="0" w:color="auto"/>
              <w:bottom w:val="single" w:sz="4" w:space="0" w:color="auto"/>
              <w:right w:val="single" w:sz="4" w:space="0" w:color="auto"/>
            </w:tcBorders>
            <w:vAlign w:val="center"/>
            <w:tcPrChange w:id="62" w:author="Author">
              <w:tcPr>
                <w:tcW w:w="1281" w:type="dxa"/>
                <w:gridSpan w:val="3"/>
                <w:vMerge/>
                <w:tcBorders>
                  <w:top w:val="nil"/>
                  <w:left w:val="single" w:sz="4" w:space="0" w:color="auto"/>
                  <w:bottom w:val="single" w:sz="4" w:space="0" w:color="auto"/>
                  <w:right w:val="single" w:sz="4" w:space="0" w:color="auto"/>
                </w:tcBorders>
                <w:vAlign w:val="center"/>
              </w:tcPr>
            </w:tcPrChange>
          </w:tcPr>
          <w:p w14:paraId="38F018F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Change w:id="63" w:author="Author">
              <w:tcPr>
                <w:tcW w:w="2317" w:type="dxa"/>
                <w:gridSpan w:val="3"/>
                <w:vMerge/>
                <w:tcBorders>
                  <w:top w:val="nil"/>
                  <w:left w:val="single" w:sz="4" w:space="0" w:color="auto"/>
                  <w:bottom w:val="single" w:sz="4" w:space="0" w:color="auto"/>
                  <w:right w:val="single" w:sz="4" w:space="0" w:color="auto"/>
                </w:tcBorders>
                <w:vAlign w:val="center"/>
                <w:hideMark/>
              </w:tcPr>
            </w:tcPrChange>
          </w:tcPr>
          <w:p w14:paraId="6DFA155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474" w:type="dxa"/>
            <w:tcBorders>
              <w:top w:val="nil"/>
              <w:left w:val="nil"/>
              <w:bottom w:val="nil"/>
              <w:right w:val="single" w:sz="4" w:space="0" w:color="auto"/>
            </w:tcBorders>
            <w:shd w:val="clear" w:color="auto" w:fill="auto"/>
            <w:hideMark/>
            <w:tcPrChange w:id="64" w:author="Author">
              <w:tcPr>
                <w:tcW w:w="5763" w:type="dxa"/>
                <w:gridSpan w:val="3"/>
                <w:tcBorders>
                  <w:top w:val="nil"/>
                  <w:left w:val="nil"/>
                  <w:bottom w:val="nil"/>
                  <w:right w:val="single" w:sz="4" w:space="0" w:color="auto"/>
                </w:tcBorders>
                <w:shd w:val="clear" w:color="auto" w:fill="auto"/>
                <w:hideMark/>
              </w:tcPr>
            </w:tcPrChange>
          </w:tcPr>
          <w:p w14:paraId="19510BA9" w14:textId="77777777" w:rsidR="00230D8D" w:rsidRPr="00D20690" w:rsidRDefault="00230D8D">
            <w:pPr>
              <w:spacing w:after="0" w:line="240" w:lineRule="auto"/>
              <w:rPr>
                <w:rFonts w:ascii="Times New Roman" w:eastAsia="Times New Roman" w:hAnsi="Times New Roman" w:cs="Times New Roman"/>
                <w:sz w:val="20"/>
                <w:szCs w:val="20"/>
                <w:lang w:val="en-GB" w:eastAsia="es-ES"/>
              </w:rPr>
            </w:pPr>
          </w:p>
        </w:tc>
      </w:tr>
      <w:tr w:rsidR="00230D8D" w:rsidRPr="00D20690" w14:paraId="6817D846" w14:textId="77777777" w:rsidTr="0051413A">
        <w:trPr>
          <w:trHeight w:val="1067"/>
          <w:trPrChange w:id="65" w:author="Author">
            <w:trPr>
              <w:gridBefore w:val="2"/>
              <w:trHeight w:val="1067"/>
            </w:trPr>
          </w:trPrChange>
        </w:trPr>
        <w:tc>
          <w:tcPr>
            <w:tcW w:w="1281" w:type="dxa"/>
            <w:tcBorders>
              <w:top w:val="nil"/>
              <w:left w:val="single" w:sz="4" w:space="0" w:color="auto"/>
              <w:bottom w:val="single" w:sz="4" w:space="0" w:color="auto"/>
              <w:right w:val="single" w:sz="4" w:space="0" w:color="auto"/>
            </w:tcBorders>
            <w:shd w:val="clear" w:color="auto" w:fill="auto"/>
            <w:tcPrChange w:id="66"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2FA38745" w14:textId="75C2EEA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769CD298" w14:textId="54250C7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(C1 – C12)</w:t>
            </w:r>
          </w:p>
        </w:tc>
        <w:tc>
          <w:tcPr>
            <w:tcW w:w="2317" w:type="dxa"/>
            <w:tcBorders>
              <w:top w:val="nil"/>
              <w:left w:val="nil"/>
              <w:bottom w:val="single" w:sz="4" w:space="0" w:color="auto"/>
              <w:right w:val="single" w:sz="4" w:space="0" w:color="auto"/>
            </w:tcBorders>
            <w:shd w:val="clear" w:color="auto" w:fill="auto"/>
            <w:hideMark/>
            <w:tcPrChange w:id="67" w:author="Author">
              <w:tcPr>
                <w:tcW w:w="2317" w:type="dxa"/>
                <w:gridSpan w:val="3"/>
                <w:tcBorders>
                  <w:top w:val="nil"/>
                  <w:left w:val="nil"/>
                  <w:bottom w:val="single" w:sz="4" w:space="0" w:color="auto"/>
                  <w:right w:val="single" w:sz="4" w:space="0" w:color="auto"/>
                </w:tcBorders>
                <w:shd w:val="clear" w:color="auto" w:fill="auto"/>
                <w:hideMark/>
              </w:tcPr>
            </w:tcPrChange>
          </w:tcPr>
          <w:p w14:paraId="794803DB" w14:textId="524A83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Volume measure for premium and reserve risk –  volume measure for premium risk: Vprem</w:t>
            </w:r>
          </w:p>
        </w:tc>
        <w:tc>
          <w:tcPr>
            <w:tcW w:w="5474" w:type="dxa"/>
            <w:tcBorders>
              <w:top w:val="single" w:sz="4" w:space="0" w:color="auto"/>
              <w:left w:val="nil"/>
              <w:bottom w:val="nil"/>
              <w:right w:val="single" w:sz="4" w:space="0" w:color="auto"/>
            </w:tcBorders>
            <w:shd w:val="clear" w:color="auto" w:fill="auto"/>
            <w:hideMark/>
            <w:tcPrChange w:id="68" w:author="Author">
              <w:tcPr>
                <w:tcW w:w="5763" w:type="dxa"/>
                <w:gridSpan w:val="3"/>
                <w:tcBorders>
                  <w:top w:val="single" w:sz="4" w:space="0" w:color="auto"/>
                  <w:left w:val="nil"/>
                  <w:bottom w:val="nil"/>
                  <w:right w:val="single" w:sz="4" w:space="0" w:color="auto"/>
                </w:tcBorders>
                <w:shd w:val="clear" w:color="auto" w:fill="auto"/>
                <w:hideMark/>
              </w:tcPr>
            </w:tcPrChange>
          </w:tcPr>
          <w:p w14:paraId="5AC8E576" w14:textId="5E19813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volume measure for premium risk for each line of business</w:t>
            </w:r>
          </w:p>
        </w:tc>
      </w:tr>
      <w:tr w:rsidR="00230D8D" w:rsidRPr="00D20690" w14:paraId="6EB53408" w14:textId="77777777" w:rsidTr="0051413A">
        <w:trPr>
          <w:trHeight w:val="1111"/>
          <w:trPrChange w:id="69" w:author="Author">
            <w:trPr>
              <w:gridBefore w:val="2"/>
              <w:trHeight w:val="1111"/>
            </w:trPr>
          </w:trPrChange>
        </w:trPr>
        <w:tc>
          <w:tcPr>
            <w:tcW w:w="1281" w:type="dxa"/>
            <w:tcBorders>
              <w:top w:val="nil"/>
              <w:left w:val="single" w:sz="4" w:space="0" w:color="auto"/>
              <w:bottom w:val="single" w:sz="4" w:space="0" w:color="auto"/>
              <w:right w:val="single" w:sz="4" w:space="0" w:color="auto"/>
            </w:tcBorders>
            <w:shd w:val="clear" w:color="auto" w:fill="auto"/>
            <w:tcPrChange w:id="70"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3FAC3ADE" w14:textId="285F2A9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7</w:t>
            </w:r>
            <w:r w:rsidRPr="00D20690">
              <w:rPr>
                <w:rFonts w:ascii="Times New Roman" w:eastAsia="Times New Roman" w:hAnsi="Times New Roman" w:cs="Times New Roman"/>
                <w:sz w:val="20"/>
                <w:szCs w:val="20"/>
                <w:lang w:val="en-GB" w:eastAsia="es-ES"/>
              </w:rPr>
              <w:t>0</w:t>
            </w:r>
          </w:p>
          <w:p w14:paraId="358816F1" w14:textId="55FC004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(D1 – D12)</w:t>
            </w:r>
          </w:p>
        </w:tc>
        <w:tc>
          <w:tcPr>
            <w:tcW w:w="2317" w:type="dxa"/>
            <w:tcBorders>
              <w:top w:val="nil"/>
              <w:left w:val="nil"/>
              <w:bottom w:val="single" w:sz="4" w:space="0" w:color="auto"/>
              <w:right w:val="single" w:sz="4" w:space="0" w:color="auto"/>
            </w:tcBorders>
            <w:shd w:val="clear" w:color="auto" w:fill="auto"/>
            <w:hideMark/>
            <w:tcPrChange w:id="71" w:author="Author">
              <w:tcPr>
                <w:tcW w:w="2317" w:type="dxa"/>
                <w:gridSpan w:val="3"/>
                <w:tcBorders>
                  <w:top w:val="nil"/>
                  <w:left w:val="nil"/>
                  <w:bottom w:val="single" w:sz="4" w:space="0" w:color="auto"/>
                  <w:right w:val="single" w:sz="4" w:space="0" w:color="auto"/>
                </w:tcBorders>
                <w:shd w:val="clear" w:color="auto" w:fill="auto"/>
                <w:hideMark/>
              </w:tcPr>
            </w:tcPrChange>
          </w:tcPr>
          <w:p w14:paraId="40E4DCF7" w14:textId="65F1BA85"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Volume measure for premium and reserve risk –Volume measure reserve risk:  Vres</w:t>
            </w:r>
          </w:p>
        </w:tc>
        <w:tc>
          <w:tcPr>
            <w:tcW w:w="5474" w:type="dxa"/>
            <w:tcBorders>
              <w:top w:val="single" w:sz="4" w:space="0" w:color="auto"/>
              <w:left w:val="nil"/>
              <w:bottom w:val="nil"/>
              <w:right w:val="single" w:sz="4" w:space="0" w:color="auto"/>
            </w:tcBorders>
            <w:shd w:val="clear" w:color="auto" w:fill="auto"/>
            <w:hideMark/>
            <w:tcPrChange w:id="72" w:author="Author">
              <w:tcPr>
                <w:tcW w:w="5763" w:type="dxa"/>
                <w:gridSpan w:val="3"/>
                <w:tcBorders>
                  <w:top w:val="single" w:sz="4" w:space="0" w:color="auto"/>
                  <w:left w:val="nil"/>
                  <w:bottom w:val="nil"/>
                  <w:right w:val="single" w:sz="4" w:space="0" w:color="auto"/>
                </w:tcBorders>
                <w:shd w:val="clear" w:color="auto" w:fill="auto"/>
                <w:hideMark/>
              </w:tcPr>
            </w:tcPrChange>
          </w:tcPr>
          <w:p w14:paraId="26FDB929" w14:textId="1DC51FC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230D8D" w:rsidRPr="00D20690" w14:paraId="5FCE84F6" w14:textId="77777777" w:rsidTr="0051413A">
        <w:trPr>
          <w:trHeight w:val="285"/>
          <w:trPrChange w:id="73" w:author="Author">
            <w:trPr>
              <w:gridBefore w:val="2"/>
              <w:trHeight w:val="285"/>
            </w:trPr>
          </w:trPrChange>
        </w:trPr>
        <w:tc>
          <w:tcPr>
            <w:tcW w:w="1281" w:type="dxa"/>
            <w:vMerge w:val="restart"/>
            <w:tcBorders>
              <w:top w:val="nil"/>
              <w:left w:val="single" w:sz="4" w:space="0" w:color="auto"/>
              <w:bottom w:val="single" w:sz="4" w:space="0" w:color="auto"/>
              <w:right w:val="single" w:sz="4" w:space="0" w:color="auto"/>
            </w:tcBorders>
            <w:shd w:val="clear" w:color="auto" w:fill="auto"/>
            <w:tcPrChange w:id="74" w:author="Author">
              <w:tcPr>
                <w:tcW w:w="1281" w:type="dxa"/>
                <w:gridSpan w:val="3"/>
                <w:vMerge w:val="restart"/>
                <w:tcBorders>
                  <w:top w:val="nil"/>
                  <w:left w:val="single" w:sz="4" w:space="0" w:color="auto"/>
                  <w:bottom w:val="single" w:sz="4" w:space="0" w:color="auto"/>
                  <w:right w:val="single" w:sz="4" w:space="0" w:color="auto"/>
                </w:tcBorders>
                <w:shd w:val="clear" w:color="auto" w:fill="auto"/>
              </w:tcPr>
            </w:tcPrChange>
          </w:tcPr>
          <w:p w14:paraId="3C2116F3" w14:textId="0420C98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8</w:t>
            </w:r>
            <w:r w:rsidRPr="00D20690">
              <w:rPr>
                <w:rFonts w:ascii="Times New Roman" w:eastAsia="Times New Roman" w:hAnsi="Times New Roman" w:cs="Times New Roman"/>
                <w:sz w:val="20"/>
                <w:szCs w:val="20"/>
                <w:lang w:val="en-GB" w:eastAsia="es-ES"/>
              </w:rPr>
              <w:t>0</w:t>
            </w:r>
          </w:p>
          <w:p w14:paraId="114D1ED4" w14:textId="3FA3004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(E1- E12)</w:t>
            </w:r>
          </w:p>
        </w:tc>
        <w:tc>
          <w:tcPr>
            <w:tcW w:w="2317" w:type="dxa"/>
            <w:vMerge w:val="restart"/>
            <w:tcBorders>
              <w:top w:val="nil"/>
              <w:left w:val="single" w:sz="4" w:space="0" w:color="auto"/>
              <w:bottom w:val="single" w:sz="4" w:space="0" w:color="auto"/>
              <w:right w:val="single" w:sz="4" w:space="0" w:color="auto"/>
            </w:tcBorders>
            <w:shd w:val="clear" w:color="auto" w:fill="auto"/>
            <w:hideMark/>
            <w:tcPrChange w:id="75" w:author="Author">
              <w:tcPr>
                <w:tcW w:w="2317" w:type="dxa"/>
                <w:gridSpan w:val="3"/>
                <w:vMerge w:val="restart"/>
                <w:tcBorders>
                  <w:top w:val="nil"/>
                  <w:left w:val="single" w:sz="4" w:space="0" w:color="auto"/>
                  <w:bottom w:val="single" w:sz="4" w:space="0" w:color="auto"/>
                  <w:right w:val="single" w:sz="4" w:space="0" w:color="auto"/>
                </w:tcBorders>
                <w:shd w:val="clear" w:color="auto" w:fill="auto"/>
                <w:hideMark/>
              </w:tcPr>
            </w:tcPrChange>
          </w:tcPr>
          <w:p w14:paraId="56A46070" w14:textId="78DF513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Geographical Diversification - </w:t>
            </w:r>
          </w:p>
        </w:tc>
        <w:tc>
          <w:tcPr>
            <w:tcW w:w="5474" w:type="dxa"/>
            <w:tcBorders>
              <w:top w:val="single" w:sz="4" w:space="0" w:color="auto"/>
              <w:left w:val="nil"/>
              <w:bottom w:val="nil"/>
              <w:right w:val="single" w:sz="4" w:space="0" w:color="auto"/>
            </w:tcBorders>
            <w:shd w:val="clear" w:color="auto" w:fill="auto"/>
            <w:hideMark/>
            <w:tcPrChange w:id="76" w:author="Author">
              <w:tcPr>
                <w:tcW w:w="5763" w:type="dxa"/>
                <w:gridSpan w:val="3"/>
                <w:tcBorders>
                  <w:top w:val="single" w:sz="4" w:space="0" w:color="auto"/>
                  <w:left w:val="nil"/>
                  <w:bottom w:val="nil"/>
                  <w:right w:val="single" w:sz="4" w:space="0" w:color="auto"/>
                </w:tcBorders>
                <w:shd w:val="clear" w:color="auto" w:fill="auto"/>
                <w:hideMark/>
              </w:tcPr>
            </w:tcPrChange>
          </w:tcPr>
          <w:p w14:paraId="7B149614" w14:textId="33BD4E0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Geographical diversification used for the volume measure for each segment</w:t>
            </w:r>
          </w:p>
        </w:tc>
      </w:tr>
      <w:tr w:rsidR="00230D8D" w:rsidRPr="00D20690" w14:paraId="78C81B50" w14:textId="77777777" w:rsidTr="0051413A">
        <w:trPr>
          <w:trHeight w:val="666"/>
          <w:trPrChange w:id="77" w:author="Author">
            <w:trPr>
              <w:gridBefore w:val="2"/>
              <w:trHeight w:val="666"/>
            </w:trPr>
          </w:trPrChange>
        </w:trPr>
        <w:tc>
          <w:tcPr>
            <w:tcW w:w="1281" w:type="dxa"/>
            <w:vMerge/>
            <w:tcBorders>
              <w:top w:val="nil"/>
              <w:left w:val="single" w:sz="4" w:space="0" w:color="auto"/>
              <w:bottom w:val="single" w:sz="4" w:space="0" w:color="auto"/>
              <w:right w:val="single" w:sz="4" w:space="0" w:color="auto"/>
            </w:tcBorders>
            <w:vAlign w:val="center"/>
            <w:tcPrChange w:id="78" w:author="Author">
              <w:tcPr>
                <w:tcW w:w="1281" w:type="dxa"/>
                <w:gridSpan w:val="3"/>
                <w:vMerge/>
                <w:tcBorders>
                  <w:top w:val="nil"/>
                  <w:left w:val="single" w:sz="4" w:space="0" w:color="auto"/>
                  <w:bottom w:val="single" w:sz="4" w:space="0" w:color="auto"/>
                  <w:right w:val="single" w:sz="4" w:space="0" w:color="auto"/>
                </w:tcBorders>
                <w:vAlign w:val="center"/>
              </w:tcPr>
            </w:tcPrChange>
          </w:tcPr>
          <w:p w14:paraId="10CFA96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Change w:id="79" w:author="Author">
              <w:tcPr>
                <w:tcW w:w="2317" w:type="dxa"/>
                <w:gridSpan w:val="3"/>
                <w:vMerge/>
                <w:tcBorders>
                  <w:top w:val="nil"/>
                  <w:left w:val="single" w:sz="4" w:space="0" w:color="auto"/>
                  <w:bottom w:val="single" w:sz="4" w:space="0" w:color="auto"/>
                  <w:right w:val="single" w:sz="4" w:space="0" w:color="auto"/>
                </w:tcBorders>
                <w:vAlign w:val="center"/>
                <w:hideMark/>
              </w:tcPr>
            </w:tcPrChange>
          </w:tcPr>
          <w:p w14:paraId="09A2E50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474" w:type="dxa"/>
            <w:tcBorders>
              <w:top w:val="nil"/>
              <w:left w:val="nil"/>
              <w:bottom w:val="nil"/>
              <w:right w:val="single" w:sz="4" w:space="0" w:color="auto"/>
            </w:tcBorders>
            <w:shd w:val="clear" w:color="auto" w:fill="auto"/>
            <w:hideMark/>
            <w:tcPrChange w:id="80" w:author="Author">
              <w:tcPr>
                <w:tcW w:w="5763" w:type="dxa"/>
                <w:gridSpan w:val="3"/>
                <w:tcBorders>
                  <w:top w:val="nil"/>
                  <w:left w:val="nil"/>
                  <w:bottom w:val="nil"/>
                  <w:right w:val="single" w:sz="4" w:space="0" w:color="auto"/>
                </w:tcBorders>
                <w:shd w:val="clear" w:color="auto" w:fill="auto"/>
                <w:hideMark/>
              </w:tcPr>
            </w:tcPrChange>
          </w:tcPr>
          <w:p w14:paraId="49392D1C"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p w14:paraId="41CD371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r>
      <w:tr w:rsidR="00230D8D" w:rsidRPr="00D20690" w14:paraId="6711AAE6" w14:textId="77777777" w:rsidTr="0051413A">
        <w:trPr>
          <w:trHeight w:val="1035"/>
          <w:trPrChange w:id="81" w:author="Author">
            <w:trPr>
              <w:gridBefore w:val="2"/>
              <w:trHeight w:val="1035"/>
            </w:trPr>
          </w:trPrChange>
        </w:trPr>
        <w:tc>
          <w:tcPr>
            <w:tcW w:w="1281" w:type="dxa"/>
            <w:tcBorders>
              <w:top w:val="nil"/>
              <w:left w:val="single" w:sz="4" w:space="0" w:color="auto"/>
              <w:bottom w:val="single" w:sz="4" w:space="0" w:color="auto"/>
              <w:right w:val="single" w:sz="4" w:space="0" w:color="auto"/>
            </w:tcBorders>
            <w:shd w:val="clear" w:color="auto" w:fill="auto"/>
            <w:tcPrChange w:id="82"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563F2D7D" w14:textId="0E1511A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w:t>
            </w:r>
          </w:p>
          <w:p w14:paraId="60D47D7A" w14:textId="3B6C2AA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(F1</w:t>
            </w:r>
            <w:r w:rsidR="004D3CA6" w:rsidRPr="00D20690">
              <w:rPr>
                <w:rFonts w:ascii="Times New Roman" w:eastAsia="Times New Roman" w:hAnsi="Times New Roman" w:cs="Times New Roman"/>
                <w:sz w:val="20"/>
                <w:szCs w:val="20"/>
                <w:lang w:val="en-GB" w:eastAsia="es-ES"/>
              </w:rPr>
              <w:t xml:space="preserve"> – F12</w:t>
            </w:r>
            <w:r w:rsidRPr="00D20690">
              <w:rPr>
                <w:rFonts w:ascii="Times New Roman" w:eastAsia="Times New Roman" w:hAnsi="Times New Roman" w:cs="Times New Roman"/>
                <w:sz w:val="20"/>
                <w:szCs w:val="20"/>
                <w:lang w:val="en-GB" w:eastAsia="es-ES"/>
              </w:rPr>
              <w:t>)</w:t>
            </w:r>
          </w:p>
        </w:tc>
        <w:tc>
          <w:tcPr>
            <w:tcW w:w="2317" w:type="dxa"/>
            <w:tcBorders>
              <w:top w:val="nil"/>
              <w:left w:val="nil"/>
              <w:bottom w:val="single" w:sz="4" w:space="0" w:color="auto"/>
              <w:right w:val="single" w:sz="4" w:space="0" w:color="auto"/>
            </w:tcBorders>
            <w:shd w:val="clear" w:color="auto" w:fill="auto"/>
            <w:hideMark/>
            <w:tcPrChange w:id="83" w:author="Author">
              <w:tcPr>
                <w:tcW w:w="2317" w:type="dxa"/>
                <w:gridSpan w:val="3"/>
                <w:tcBorders>
                  <w:top w:val="nil"/>
                  <w:left w:val="nil"/>
                  <w:bottom w:val="single" w:sz="4" w:space="0" w:color="auto"/>
                  <w:right w:val="single" w:sz="4" w:space="0" w:color="auto"/>
                </w:tcBorders>
                <w:shd w:val="clear" w:color="auto" w:fill="auto"/>
                <w:hideMark/>
              </w:tcPr>
            </w:tcPrChange>
          </w:tcPr>
          <w:p w14:paraId="52DEA409" w14:textId="5954292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V </w:t>
            </w:r>
          </w:p>
        </w:tc>
        <w:tc>
          <w:tcPr>
            <w:tcW w:w="5474" w:type="dxa"/>
            <w:tcBorders>
              <w:top w:val="single" w:sz="4" w:space="0" w:color="auto"/>
              <w:left w:val="nil"/>
              <w:bottom w:val="single" w:sz="4" w:space="0" w:color="auto"/>
              <w:right w:val="single" w:sz="4" w:space="0" w:color="auto"/>
            </w:tcBorders>
            <w:shd w:val="clear" w:color="000000" w:fill="FFFFFF"/>
            <w:hideMark/>
            <w:tcPrChange w:id="84" w:author="Author">
              <w:tcPr>
                <w:tcW w:w="5763" w:type="dxa"/>
                <w:gridSpan w:val="3"/>
                <w:tcBorders>
                  <w:top w:val="single" w:sz="4" w:space="0" w:color="auto"/>
                  <w:left w:val="nil"/>
                  <w:bottom w:val="single" w:sz="4" w:space="0" w:color="auto"/>
                  <w:right w:val="single" w:sz="4" w:space="0" w:color="auto"/>
                </w:tcBorders>
                <w:shd w:val="clear" w:color="000000" w:fill="FFFFFF"/>
                <w:hideMark/>
              </w:tcPr>
            </w:tcPrChange>
          </w:tcPr>
          <w:p w14:paraId="4247CAA1" w14:textId="445B27F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volume measure for non – life premium and reserve risk for each segment</w:t>
            </w:r>
          </w:p>
          <w:p w14:paraId="573568C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C38B8AD" w14:textId="7D066F14" w:rsidR="00230D8D" w:rsidRPr="00D20690" w:rsidRDefault="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If R0010/C0010 = 1, this item should represent the capital requirement for non - life premium and reserve risk of particular  segment calculated using simplifications </w:t>
            </w:r>
          </w:p>
        </w:tc>
      </w:tr>
      <w:tr w:rsidR="00230D8D" w:rsidRPr="00D20690" w14:paraId="77C9F75E" w14:textId="77777777" w:rsidTr="0051413A">
        <w:trPr>
          <w:trHeight w:val="795"/>
          <w:trPrChange w:id="85" w:author="Author">
            <w:trPr>
              <w:gridBefore w:val="2"/>
              <w:trHeight w:val="795"/>
            </w:trPr>
          </w:trPrChange>
        </w:trPr>
        <w:tc>
          <w:tcPr>
            <w:tcW w:w="1281" w:type="dxa"/>
            <w:tcBorders>
              <w:top w:val="nil"/>
              <w:left w:val="single" w:sz="4" w:space="0" w:color="auto"/>
              <w:bottom w:val="single" w:sz="4" w:space="0" w:color="auto"/>
              <w:right w:val="single" w:sz="4" w:space="0" w:color="auto"/>
            </w:tcBorders>
            <w:shd w:val="clear" w:color="auto" w:fill="auto"/>
            <w:tcPrChange w:id="86"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75A2A209" w14:textId="46EC530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R0220/C00</w:t>
            </w:r>
            <w:r w:rsidR="0004265E" w:rsidRPr="00D20690">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w:t>
            </w:r>
          </w:p>
          <w:p w14:paraId="44B0270A" w14:textId="7B2F337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(F13)</w:t>
            </w:r>
          </w:p>
        </w:tc>
        <w:tc>
          <w:tcPr>
            <w:tcW w:w="2317" w:type="dxa"/>
            <w:tcBorders>
              <w:top w:val="nil"/>
              <w:left w:val="nil"/>
              <w:bottom w:val="single" w:sz="4" w:space="0" w:color="auto"/>
              <w:right w:val="single" w:sz="4" w:space="0" w:color="auto"/>
            </w:tcBorders>
            <w:shd w:val="clear" w:color="auto" w:fill="auto"/>
            <w:tcPrChange w:id="87" w:author="Author">
              <w:tcPr>
                <w:tcW w:w="2317" w:type="dxa"/>
                <w:gridSpan w:val="3"/>
                <w:tcBorders>
                  <w:top w:val="nil"/>
                  <w:left w:val="nil"/>
                  <w:bottom w:val="single" w:sz="4" w:space="0" w:color="auto"/>
                  <w:right w:val="single" w:sz="4" w:space="0" w:color="auto"/>
                </w:tcBorders>
                <w:shd w:val="clear" w:color="auto" w:fill="auto"/>
              </w:tcPr>
            </w:tcPrChange>
          </w:tcPr>
          <w:p w14:paraId="34D67C88"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Total Volume measure for premium and reserve risk </w:t>
            </w:r>
          </w:p>
        </w:tc>
        <w:tc>
          <w:tcPr>
            <w:tcW w:w="5474" w:type="dxa"/>
            <w:tcBorders>
              <w:top w:val="single" w:sz="4" w:space="0" w:color="auto"/>
              <w:left w:val="nil"/>
              <w:bottom w:val="nil"/>
              <w:right w:val="single" w:sz="4" w:space="0" w:color="auto"/>
            </w:tcBorders>
            <w:shd w:val="clear" w:color="auto" w:fill="auto"/>
            <w:tcPrChange w:id="88" w:author="Author">
              <w:tcPr>
                <w:tcW w:w="5763" w:type="dxa"/>
                <w:gridSpan w:val="3"/>
                <w:tcBorders>
                  <w:top w:val="single" w:sz="4" w:space="0" w:color="auto"/>
                  <w:left w:val="nil"/>
                  <w:bottom w:val="nil"/>
                  <w:right w:val="single" w:sz="4" w:space="0" w:color="auto"/>
                </w:tcBorders>
                <w:shd w:val="clear" w:color="auto" w:fill="auto"/>
              </w:tcPr>
            </w:tcPrChange>
          </w:tcPr>
          <w:p w14:paraId="23743557" w14:textId="733B517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segments:</w:t>
            </w:r>
          </w:p>
          <w:p w14:paraId="73FE2478" w14:textId="0F7B2A37" w:rsidR="00230D8D" w:rsidRPr="00D20690" w:rsidRDefault="00230D8D" w:rsidP="00CE3117">
            <w:pPr>
              <w:spacing w:after="0" w:line="240" w:lineRule="auto"/>
              <w:rPr>
                <w:rFonts w:ascii="Times New Roman" w:eastAsia="Times New Roman" w:hAnsi="Times New Roman" w:cs="Times New Roman"/>
                <w:sz w:val="20"/>
                <w:szCs w:val="20"/>
                <w:lang w:val="en-GB" w:eastAsia="es-ES"/>
              </w:rPr>
            </w:pPr>
          </w:p>
        </w:tc>
      </w:tr>
      <w:tr w:rsidR="001D3EC6" w:rsidRPr="00D20690" w14:paraId="62FABB17" w14:textId="77777777" w:rsidTr="0051413A">
        <w:trPr>
          <w:trHeight w:val="570"/>
          <w:trPrChange w:id="89" w:author="Author">
            <w:trPr>
              <w:gridBefore w:val="2"/>
              <w:trHeight w:val="570"/>
            </w:trPr>
          </w:trPrChange>
        </w:trPr>
        <w:tc>
          <w:tcPr>
            <w:tcW w:w="1281" w:type="dxa"/>
            <w:vMerge w:val="restart"/>
            <w:tcBorders>
              <w:top w:val="nil"/>
              <w:left w:val="single" w:sz="4" w:space="0" w:color="auto"/>
              <w:right w:val="single" w:sz="4" w:space="0" w:color="auto"/>
            </w:tcBorders>
            <w:shd w:val="clear" w:color="auto" w:fill="auto"/>
            <w:tcPrChange w:id="90" w:author="Author">
              <w:tcPr>
                <w:tcW w:w="1281" w:type="dxa"/>
                <w:gridSpan w:val="3"/>
                <w:vMerge w:val="restart"/>
                <w:tcBorders>
                  <w:top w:val="nil"/>
                  <w:left w:val="single" w:sz="4" w:space="0" w:color="auto"/>
                  <w:right w:val="single" w:sz="4" w:space="0" w:color="auto"/>
                </w:tcBorders>
                <w:shd w:val="clear" w:color="auto" w:fill="auto"/>
              </w:tcPr>
            </w:tcPrChange>
          </w:tcPr>
          <w:p w14:paraId="5CD67AB4" w14:textId="7A74F2D1"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R0230/C0020</w:t>
            </w:r>
          </w:p>
          <w:p w14:paraId="59B6123E" w14:textId="2B2E2BD3"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(A13)</w:t>
            </w:r>
          </w:p>
        </w:tc>
        <w:tc>
          <w:tcPr>
            <w:tcW w:w="2317" w:type="dxa"/>
            <w:vMerge w:val="restart"/>
            <w:tcBorders>
              <w:top w:val="nil"/>
              <w:left w:val="single" w:sz="4" w:space="0" w:color="auto"/>
              <w:right w:val="single" w:sz="4" w:space="0" w:color="auto"/>
            </w:tcBorders>
            <w:shd w:val="clear" w:color="auto" w:fill="auto"/>
            <w:tcPrChange w:id="91" w:author="Author">
              <w:tcPr>
                <w:tcW w:w="2317" w:type="dxa"/>
                <w:gridSpan w:val="3"/>
                <w:vMerge w:val="restart"/>
                <w:tcBorders>
                  <w:top w:val="nil"/>
                  <w:left w:val="single" w:sz="4" w:space="0" w:color="auto"/>
                  <w:right w:val="single" w:sz="4" w:space="0" w:color="auto"/>
                </w:tcBorders>
                <w:shd w:val="clear" w:color="auto" w:fill="auto"/>
              </w:tcPr>
            </w:tcPrChange>
          </w:tcPr>
          <w:p w14:paraId="38E6C00C"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Combined standard deviation</w:t>
            </w:r>
          </w:p>
        </w:tc>
        <w:tc>
          <w:tcPr>
            <w:tcW w:w="5474" w:type="dxa"/>
            <w:tcBorders>
              <w:top w:val="single" w:sz="4" w:space="0" w:color="auto"/>
              <w:left w:val="nil"/>
              <w:bottom w:val="nil"/>
              <w:right w:val="single" w:sz="4" w:space="0" w:color="auto"/>
            </w:tcBorders>
            <w:shd w:val="clear" w:color="auto" w:fill="auto"/>
            <w:tcPrChange w:id="92" w:author="Author">
              <w:tcPr>
                <w:tcW w:w="5763" w:type="dxa"/>
                <w:gridSpan w:val="3"/>
                <w:tcBorders>
                  <w:top w:val="single" w:sz="4" w:space="0" w:color="auto"/>
                  <w:left w:val="nil"/>
                  <w:bottom w:val="nil"/>
                  <w:right w:val="single" w:sz="4" w:space="0" w:color="auto"/>
                </w:tcBorders>
                <w:shd w:val="clear" w:color="auto" w:fill="auto"/>
              </w:tcPr>
            </w:tcPrChange>
          </w:tcPr>
          <w:p w14:paraId="076258F1"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combined standard deviation for premium and reserve risk for all segments.</w:t>
            </w:r>
          </w:p>
        </w:tc>
      </w:tr>
      <w:tr w:rsidR="001D3EC6" w:rsidRPr="00D20690" w14:paraId="39250C80" w14:textId="77777777" w:rsidTr="0051413A">
        <w:trPr>
          <w:trHeight w:val="720"/>
          <w:trPrChange w:id="93" w:author="Author">
            <w:trPr>
              <w:gridBefore w:val="2"/>
              <w:trHeight w:val="720"/>
            </w:trPr>
          </w:trPrChange>
        </w:trPr>
        <w:tc>
          <w:tcPr>
            <w:tcW w:w="1281" w:type="dxa"/>
            <w:vMerge/>
            <w:tcBorders>
              <w:left w:val="single" w:sz="4" w:space="0" w:color="auto"/>
              <w:bottom w:val="single" w:sz="4" w:space="0" w:color="auto"/>
              <w:right w:val="single" w:sz="4" w:space="0" w:color="auto"/>
            </w:tcBorders>
            <w:vAlign w:val="center"/>
            <w:tcPrChange w:id="94" w:author="Author">
              <w:tcPr>
                <w:tcW w:w="1281" w:type="dxa"/>
                <w:gridSpan w:val="3"/>
                <w:vMerge/>
                <w:tcBorders>
                  <w:left w:val="single" w:sz="4" w:space="0" w:color="auto"/>
                  <w:bottom w:val="single" w:sz="4" w:space="0" w:color="auto"/>
                  <w:right w:val="single" w:sz="4" w:space="0" w:color="auto"/>
                </w:tcBorders>
                <w:vAlign w:val="center"/>
              </w:tcPr>
            </w:tcPrChange>
          </w:tcPr>
          <w:p w14:paraId="5054034D"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left w:val="single" w:sz="4" w:space="0" w:color="auto"/>
              <w:bottom w:val="single" w:sz="4" w:space="0" w:color="auto"/>
              <w:right w:val="single" w:sz="4" w:space="0" w:color="auto"/>
            </w:tcBorders>
            <w:vAlign w:val="center"/>
            <w:hideMark/>
            <w:tcPrChange w:id="95" w:author="Author">
              <w:tcPr>
                <w:tcW w:w="2317" w:type="dxa"/>
                <w:gridSpan w:val="3"/>
                <w:vMerge/>
                <w:tcBorders>
                  <w:left w:val="single" w:sz="4" w:space="0" w:color="auto"/>
                  <w:bottom w:val="single" w:sz="4" w:space="0" w:color="auto"/>
                  <w:right w:val="single" w:sz="4" w:space="0" w:color="auto"/>
                </w:tcBorders>
                <w:vAlign w:val="center"/>
                <w:hideMark/>
              </w:tcPr>
            </w:tcPrChange>
          </w:tcPr>
          <w:p w14:paraId="420F7EB5"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p>
        </w:tc>
        <w:tc>
          <w:tcPr>
            <w:tcW w:w="5474" w:type="dxa"/>
            <w:tcBorders>
              <w:top w:val="nil"/>
              <w:left w:val="nil"/>
              <w:bottom w:val="single" w:sz="4" w:space="0" w:color="auto"/>
              <w:right w:val="single" w:sz="4" w:space="0" w:color="auto"/>
            </w:tcBorders>
            <w:shd w:val="clear" w:color="auto" w:fill="auto"/>
            <w:hideMark/>
            <w:tcPrChange w:id="96" w:author="Author">
              <w:tcPr>
                <w:tcW w:w="5763" w:type="dxa"/>
                <w:gridSpan w:val="3"/>
                <w:tcBorders>
                  <w:top w:val="nil"/>
                  <w:left w:val="nil"/>
                  <w:bottom w:val="single" w:sz="4" w:space="0" w:color="auto"/>
                  <w:right w:val="single" w:sz="4" w:space="0" w:color="auto"/>
                </w:tcBorders>
                <w:shd w:val="clear" w:color="auto" w:fill="auto"/>
                <w:hideMark/>
              </w:tcPr>
            </w:tcPrChange>
          </w:tcPr>
          <w:p w14:paraId="677CC882" w14:textId="0764B7C2" w:rsidR="001D3EC6" w:rsidRPr="00D20690" w:rsidRDefault="001D3EC6">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R0010/C0010=1, this item represents total capital charge for non-life premium and reserve risk sub module calculated using simplified calculation.</w:t>
            </w:r>
          </w:p>
        </w:tc>
      </w:tr>
      <w:tr w:rsidR="001E7AFF" w:rsidRPr="00D20690" w14:paraId="2F6290D0" w14:textId="77777777" w:rsidTr="0051413A">
        <w:trPr>
          <w:trHeight w:val="570"/>
          <w:trPrChange w:id="97" w:author="Author">
            <w:trPr>
              <w:gridBefore w:val="2"/>
              <w:trHeight w:val="570"/>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98"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15A2141F" w14:textId="4E9AC109"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R0300/C0100</w:t>
            </w:r>
          </w:p>
          <w:p w14:paraId="05EA98D8"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(A14)</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Change w:id="99" w:author="Author">
              <w:tcPr>
                <w:tcW w:w="2317"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14:paraId="13F6570F"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Total capital requirement for non – life premium and reserve risk</w:t>
            </w:r>
          </w:p>
        </w:tc>
        <w:tc>
          <w:tcPr>
            <w:tcW w:w="5474" w:type="dxa"/>
            <w:tcBorders>
              <w:top w:val="single" w:sz="4" w:space="0" w:color="auto"/>
              <w:left w:val="nil"/>
              <w:bottom w:val="single" w:sz="4" w:space="0" w:color="auto"/>
              <w:right w:val="single" w:sz="4" w:space="0" w:color="auto"/>
            </w:tcBorders>
            <w:shd w:val="clear" w:color="auto" w:fill="auto"/>
            <w:hideMark/>
            <w:tcPrChange w:id="100" w:author="Author">
              <w:tcPr>
                <w:tcW w:w="5763" w:type="dxa"/>
                <w:gridSpan w:val="3"/>
                <w:tcBorders>
                  <w:top w:val="single" w:sz="4" w:space="0" w:color="auto"/>
                  <w:left w:val="nil"/>
                  <w:bottom w:val="single" w:sz="4" w:space="0" w:color="auto"/>
                  <w:right w:val="single" w:sz="4" w:space="0" w:color="auto"/>
                </w:tcBorders>
                <w:shd w:val="clear" w:color="auto" w:fill="auto"/>
                <w:hideMark/>
              </w:tcPr>
            </w:tcPrChange>
          </w:tcPr>
          <w:p w14:paraId="6C76A3F4"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total capital charge for the non–life premium and reserve risk sub module.</w:t>
            </w:r>
          </w:p>
          <w:p w14:paraId="1E7CA8C0"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p>
        </w:tc>
      </w:tr>
      <w:tr w:rsidR="00230D8D" w:rsidRPr="00D20690" w14:paraId="6206FEB3" w14:textId="77777777" w:rsidTr="0051413A">
        <w:trPr>
          <w:trHeight w:val="285"/>
          <w:trPrChange w:id="101" w:author="Author">
            <w:trPr>
              <w:gridBefore w:val="2"/>
              <w:trHeight w:val="285"/>
            </w:trPr>
          </w:trPrChange>
        </w:trPr>
        <w:tc>
          <w:tcPr>
            <w:tcW w:w="9072" w:type="dxa"/>
            <w:gridSpan w:val="3"/>
            <w:tcBorders>
              <w:top w:val="nil"/>
              <w:left w:val="nil"/>
              <w:bottom w:val="nil"/>
              <w:right w:val="nil"/>
            </w:tcBorders>
            <w:shd w:val="clear" w:color="auto" w:fill="auto"/>
            <w:tcPrChange w:id="102" w:author="Author">
              <w:tcPr>
                <w:tcW w:w="9361" w:type="dxa"/>
                <w:gridSpan w:val="9"/>
                <w:tcBorders>
                  <w:top w:val="nil"/>
                  <w:left w:val="nil"/>
                  <w:bottom w:val="nil"/>
                  <w:right w:val="nil"/>
                </w:tcBorders>
                <w:shd w:val="clear" w:color="auto" w:fill="auto"/>
              </w:tcPr>
            </w:tcPrChange>
          </w:tcPr>
          <w:p w14:paraId="5D5D6C34" w14:textId="77777777"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p>
          <w:p w14:paraId="640D01B2" w14:textId="3DEA3A95"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r w:rsidRPr="00D20690">
              <w:rPr>
                <w:rFonts w:ascii="Times New Roman" w:eastAsia="Times New Roman" w:hAnsi="Times New Roman" w:cs="Times New Roman"/>
                <w:b/>
                <w:bCs/>
                <w:sz w:val="20"/>
                <w:szCs w:val="20"/>
                <w:lang w:val="en-GB" w:eastAsia="es-ES"/>
              </w:rPr>
              <w:t xml:space="preserve">Non-life lapse risk </w:t>
            </w:r>
          </w:p>
        </w:tc>
      </w:tr>
      <w:tr w:rsidR="00230D8D" w:rsidRPr="00D20690" w14:paraId="5F3C0035" w14:textId="77777777" w:rsidTr="0051413A">
        <w:trPr>
          <w:trHeight w:val="1245"/>
          <w:trPrChange w:id="103" w:author="Author">
            <w:trPr>
              <w:gridBefore w:val="2"/>
              <w:trHeight w:val="1245"/>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104"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51069F98" w14:textId="31CDFF8A"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1</w:t>
            </w:r>
            <w:r w:rsidRPr="00D20690">
              <w:rPr>
                <w:rFonts w:ascii="Times New Roman" w:eastAsia="Times New Roman" w:hAnsi="Times New Roman" w:cs="Times New Roman"/>
                <w:sz w:val="20"/>
                <w:szCs w:val="20"/>
                <w:lang w:val="en-GB" w:eastAsia="es-ES"/>
              </w:rPr>
              <w:t>0</w:t>
            </w:r>
          </w:p>
          <w:p w14:paraId="5E952EB9" w14:textId="0625795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(A15)</w:t>
            </w:r>
          </w:p>
        </w:tc>
        <w:tc>
          <w:tcPr>
            <w:tcW w:w="2317" w:type="dxa"/>
            <w:tcBorders>
              <w:top w:val="single" w:sz="4" w:space="0" w:color="auto"/>
              <w:left w:val="nil"/>
              <w:bottom w:val="single" w:sz="4" w:space="0" w:color="auto"/>
              <w:right w:val="single" w:sz="4" w:space="0" w:color="auto"/>
            </w:tcBorders>
            <w:shd w:val="clear" w:color="auto" w:fill="auto"/>
            <w:hideMark/>
            <w:tcPrChange w:id="105" w:author="Author">
              <w:tcPr>
                <w:tcW w:w="2317" w:type="dxa"/>
                <w:gridSpan w:val="3"/>
                <w:tcBorders>
                  <w:top w:val="single" w:sz="4" w:space="0" w:color="auto"/>
                  <w:left w:val="nil"/>
                  <w:bottom w:val="single" w:sz="4" w:space="0" w:color="auto"/>
                  <w:right w:val="single" w:sz="4" w:space="0" w:color="auto"/>
                </w:tcBorders>
                <w:shd w:val="clear" w:color="auto" w:fill="auto"/>
                <w:hideMark/>
              </w:tcPr>
            </w:tcPrChange>
          </w:tcPr>
          <w:p w14:paraId="1C2E54F7"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Initial absolute values before shock – Assets – Non-life underwriting risk -  Lapse risk</w:t>
            </w:r>
          </w:p>
        </w:tc>
        <w:tc>
          <w:tcPr>
            <w:tcW w:w="5474" w:type="dxa"/>
            <w:tcBorders>
              <w:top w:val="single" w:sz="4" w:space="0" w:color="auto"/>
              <w:left w:val="nil"/>
              <w:bottom w:val="single" w:sz="4" w:space="0" w:color="auto"/>
              <w:right w:val="single" w:sz="4" w:space="0" w:color="auto"/>
            </w:tcBorders>
            <w:shd w:val="clear" w:color="auto" w:fill="auto"/>
            <w:hideMark/>
            <w:tcPrChange w:id="106" w:author="Author">
              <w:tcPr>
                <w:tcW w:w="5763" w:type="dxa"/>
                <w:gridSpan w:val="3"/>
                <w:tcBorders>
                  <w:top w:val="single" w:sz="4" w:space="0" w:color="auto"/>
                  <w:left w:val="nil"/>
                  <w:bottom w:val="single" w:sz="4" w:space="0" w:color="auto"/>
                  <w:right w:val="single" w:sz="4" w:space="0" w:color="auto"/>
                </w:tcBorders>
                <w:shd w:val="clear" w:color="auto" w:fill="auto"/>
                <w:hideMark/>
              </w:tcPr>
            </w:tcPrChange>
          </w:tcPr>
          <w:p w14:paraId="6F4672FA" w14:textId="06DF8920"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the assets </w:t>
            </w:r>
            <w:del w:id="107" w:author="Author">
              <w:r w:rsidRPr="00D20690" w:rsidDel="00F17AE0">
                <w:rPr>
                  <w:rFonts w:ascii="Times New Roman" w:eastAsia="Times New Roman" w:hAnsi="Times New Roman" w:cs="Times New Roman"/>
                  <w:sz w:val="20"/>
                  <w:szCs w:val="20"/>
                  <w:lang w:val="en-GB" w:eastAsia="es-ES"/>
                </w:rPr>
                <w:delText>subject</w:delText>
              </w:r>
            </w:del>
            <w:ins w:id="108" w:author="Author">
              <w:r w:rsidR="00F17AE0">
                <w:rPr>
                  <w:rFonts w:ascii="Times New Roman" w:eastAsia="Times New Roman" w:hAnsi="Times New Roman" w:cs="Times New Roman"/>
                  <w:sz w:val="20"/>
                  <w:szCs w:val="20"/>
                  <w:lang w:val="en-GB" w:eastAsia="es-ES"/>
                </w:rPr>
                <w:t>sensitive</w:t>
              </w:r>
            </w:ins>
            <w:r w:rsidRPr="00D20690">
              <w:rPr>
                <w:rFonts w:ascii="Times New Roman" w:eastAsia="Times New Roman" w:hAnsi="Times New Roman" w:cs="Times New Roman"/>
                <w:sz w:val="20"/>
                <w:szCs w:val="20"/>
                <w:lang w:val="en-GB" w:eastAsia="es-ES"/>
              </w:rPr>
              <w:t xml:space="preserve"> to the </w:t>
            </w:r>
            <w:del w:id="109" w:author="Author">
              <w:r w:rsidRPr="00D20690" w:rsidDel="00FA2B67">
                <w:rPr>
                  <w:rFonts w:ascii="Times New Roman" w:eastAsia="Times New Roman" w:hAnsi="Times New Roman" w:cs="Times New Roman"/>
                  <w:sz w:val="20"/>
                  <w:szCs w:val="20"/>
                  <w:lang w:val="en-GB" w:eastAsia="es-ES"/>
                </w:rPr>
                <w:delText>N</w:delText>
              </w:r>
            </w:del>
            <w:ins w:id="110" w:author="Author">
              <w:r w:rsidR="00FA2B67">
                <w:rPr>
                  <w:rFonts w:ascii="Times New Roman" w:eastAsia="Times New Roman" w:hAnsi="Times New Roman" w:cs="Times New Roman"/>
                  <w:sz w:val="20"/>
                  <w:szCs w:val="20"/>
                  <w:lang w:val="en-GB" w:eastAsia="es-ES"/>
                </w:rPr>
                <w:t>n</w:t>
              </w:r>
            </w:ins>
            <w:r w:rsidRPr="00D20690">
              <w:rPr>
                <w:rFonts w:ascii="Times New Roman" w:eastAsia="Times New Roman" w:hAnsi="Times New Roman" w:cs="Times New Roman"/>
                <w:sz w:val="20"/>
                <w:szCs w:val="20"/>
                <w:lang w:val="en-GB" w:eastAsia="es-ES"/>
              </w:rPr>
              <w:t>on-life lapse risk, before the shock.</w:t>
            </w:r>
          </w:p>
          <w:p w14:paraId="7CB5D03C"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87E4579" w14:textId="660291E5"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D20690" w14:paraId="3373EE38" w14:textId="77777777" w:rsidTr="0051413A">
        <w:trPr>
          <w:trHeight w:val="1120"/>
          <w:trPrChange w:id="111" w:author="Author">
            <w:trPr>
              <w:gridBefore w:val="2"/>
              <w:trHeight w:val="1120"/>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112"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66ACC064" w14:textId="0B0F704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2</w:t>
            </w:r>
            <w:r w:rsidRPr="00D20690">
              <w:rPr>
                <w:rFonts w:ascii="Times New Roman" w:eastAsia="Times New Roman" w:hAnsi="Times New Roman" w:cs="Times New Roman"/>
                <w:sz w:val="20"/>
                <w:szCs w:val="20"/>
                <w:lang w:val="en-GB" w:eastAsia="es-ES"/>
              </w:rPr>
              <w:t>0</w:t>
            </w:r>
          </w:p>
          <w:p w14:paraId="0E683986" w14:textId="0C5DA89A"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(A15A)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Change w:id="113" w:author="Author">
              <w:tcPr>
                <w:tcW w:w="2317"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14:paraId="4F737F4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Initial absolute values before shock – Liabilities – Non-life underwriting risk - Lapse risk </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Change w:id="114" w:author="Author">
              <w:tcPr>
                <w:tcW w:w="5763"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14:paraId="4410312F" w14:textId="711A092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liabilities </w:t>
            </w:r>
            <w:del w:id="115" w:author="Author">
              <w:r w:rsidRPr="00D20690" w:rsidDel="00F17AE0">
                <w:rPr>
                  <w:rFonts w:ascii="Times New Roman" w:eastAsia="Times New Roman" w:hAnsi="Times New Roman" w:cs="Times New Roman"/>
                  <w:sz w:val="20"/>
                  <w:szCs w:val="20"/>
                  <w:lang w:val="en-GB" w:eastAsia="es-ES"/>
                </w:rPr>
                <w:delText>subject</w:delText>
              </w:r>
            </w:del>
            <w:ins w:id="116" w:author="Author">
              <w:r w:rsidR="00F17AE0">
                <w:rPr>
                  <w:rFonts w:ascii="Times New Roman" w:eastAsia="Times New Roman" w:hAnsi="Times New Roman" w:cs="Times New Roman"/>
                  <w:sz w:val="20"/>
                  <w:szCs w:val="20"/>
                  <w:lang w:val="en-GB" w:eastAsia="es-ES"/>
                </w:rPr>
                <w:t>sensitive</w:t>
              </w:r>
            </w:ins>
            <w:r w:rsidRPr="00D20690">
              <w:rPr>
                <w:rFonts w:ascii="Times New Roman" w:eastAsia="Times New Roman" w:hAnsi="Times New Roman" w:cs="Times New Roman"/>
                <w:sz w:val="20"/>
                <w:szCs w:val="20"/>
                <w:lang w:val="en-GB" w:eastAsia="es-ES"/>
              </w:rPr>
              <w:t xml:space="preserve"> to the non-life lapse risk, before the shock.</w:t>
            </w:r>
          </w:p>
          <w:p w14:paraId="3C3BB3B6"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1CE5B596" w14:textId="596A2C9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amount of TP shall be net of reinsurance and SPV recoverables.</w:t>
            </w:r>
          </w:p>
        </w:tc>
      </w:tr>
      <w:tr w:rsidR="00230D8D" w:rsidRPr="00D20690" w14:paraId="7B914B12" w14:textId="77777777" w:rsidTr="0051413A">
        <w:trPr>
          <w:trHeight w:val="1185"/>
          <w:trPrChange w:id="117" w:author="Author">
            <w:trPr>
              <w:gridBefore w:val="2"/>
              <w:trHeight w:val="1185"/>
            </w:trPr>
          </w:trPrChange>
        </w:trPr>
        <w:tc>
          <w:tcPr>
            <w:tcW w:w="1281" w:type="dxa"/>
            <w:tcBorders>
              <w:top w:val="single" w:sz="4" w:space="0" w:color="auto"/>
              <w:left w:val="single" w:sz="4" w:space="0" w:color="auto"/>
              <w:bottom w:val="single" w:sz="4" w:space="0" w:color="auto"/>
              <w:right w:val="single" w:sz="4" w:space="0" w:color="auto"/>
            </w:tcBorders>
            <w:shd w:val="clear" w:color="auto" w:fill="auto"/>
            <w:tcPrChange w:id="118" w:author="Author">
              <w:tcPr>
                <w:tcW w:w="1281"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0019E17C" w14:textId="3FEF2D1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3</w:t>
            </w:r>
            <w:r w:rsidRPr="00D20690">
              <w:rPr>
                <w:rFonts w:ascii="Times New Roman" w:eastAsia="Times New Roman" w:hAnsi="Times New Roman" w:cs="Times New Roman"/>
                <w:sz w:val="20"/>
                <w:szCs w:val="20"/>
                <w:lang w:val="en-GB" w:eastAsia="es-ES"/>
              </w:rPr>
              <w:t>0</w:t>
            </w:r>
          </w:p>
          <w:p w14:paraId="5F8F846A" w14:textId="7BEBF4B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(B15)</w:t>
            </w:r>
          </w:p>
        </w:tc>
        <w:tc>
          <w:tcPr>
            <w:tcW w:w="2317" w:type="dxa"/>
            <w:tcBorders>
              <w:top w:val="single" w:sz="4" w:space="0" w:color="auto"/>
              <w:left w:val="nil"/>
              <w:bottom w:val="single" w:sz="4" w:space="0" w:color="auto"/>
              <w:right w:val="single" w:sz="4" w:space="0" w:color="auto"/>
            </w:tcBorders>
            <w:shd w:val="clear" w:color="auto" w:fill="auto"/>
            <w:hideMark/>
            <w:tcPrChange w:id="119" w:author="Author">
              <w:tcPr>
                <w:tcW w:w="2317" w:type="dxa"/>
                <w:gridSpan w:val="3"/>
                <w:tcBorders>
                  <w:top w:val="single" w:sz="4" w:space="0" w:color="auto"/>
                  <w:left w:val="nil"/>
                  <w:bottom w:val="single" w:sz="4" w:space="0" w:color="auto"/>
                  <w:right w:val="single" w:sz="4" w:space="0" w:color="auto"/>
                </w:tcBorders>
                <w:shd w:val="clear" w:color="auto" w:fill="auto"/>
                <w:hideMark/>
              </w:tcPr>
            </w:tcPrChange>
          </w:tcPr>
          <w:p w14:paraId="1FD7D0FB"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Absolute values after shock – Assets – Non-life underwriting risk - Lapse risk </w:t>
            </w:r>
          </w:p>
        </w:tc>
        <w:tc>
          <w:tcPr>
            <w:tcW w:w="5474" w:type="dxa"/>
            <w:tcBorders>
              <w:top w:val="single" w:sz="4" w:space="0" w:color="auto"/>
              <w:left w:val="nil"/>
              <w:bottom w:val="single" w:sz="4" w:space="0" w:color="auto"/>
              <w:right w:val="single" w:sz="4" w:space="0" w:color="auto"/>
            </w:tcBorders>
            <w:shd w:val="clear" w:color="auto" w:fill="auto"/>
            <w:hideMark/>
            <w:tcPrChange w:id="120" w:author="Author">
              <w:tcPr>
                <w:tcW w:w="5763" w:type="dxa"/>
                <w:gridSpan w:val="3"/>
                <w:tcBorders>
                  <w:top w:val="single" w:sz="4" w:space="0" w:color="auto"/>
                  <w:left w:val="nil"/>
                  <w:bottom w:val="single" w:sz="4" w:space="0" w:color="auto"/>
                  <w:right w:val="single" w:sz="4" w:space="0" w:color="auto"/>
                </w:tcBorders>
                <w:shd w:val="clear" w:color="auto" w:fill="auto"/>
                <w:hideMark/>
              </w:tcPr>
            </w:tcPrChange>
          </w:tcPr>
          <w:p w14:paraId="0BA3E106" w14:textId="0EDF11CA"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the assets </w:t>
            </w:r>
            <w:del w:id="121" w:author="Author">
              <w:r w:rsidRPr="00D20690" w:rsidDel="00F17AE0">
                <w:rPr>
                  <w:rFonts w:ascii="Times New Roman" w:eastAsia="Times New Roman" w:hAnsi="Times New Roman" w:cs="Times New Roman"/>
                  <w:sz w:val="20"/>
                  <w:szCs w:val="20"/>
                  <w:lang w:val="en-GB" w:eastAsia="es-ES"/>
                </w:rPr>
                <w:delText>subject</w:delText>
              </w:r>
            </w:del>
            <w:ins w:id="122" w:author="Author">
              <w:r w:rsidR="00F17AE0">
                <w:rPr>
                  <w:rFonts w:ascii="Times New Roman" w:eastAsia="Times New Roman" w:hAnsi="Times New Roman" w:cs="Times New Roman"/>
                  <w:sz w:val="20"/>
                  <w:szCs w:val="20"/>
                  <w:lang w:val="en-GB" w:eastAsia="es-ES"/>
                </w:rPr>
                <w:t>sensitive</w:t>
              </w:r>
            </w:ins>
            <w:r w:rsidRPr="00D20690">
              <w:rPr>
                <w:rFonts w:ascii="Times New Roman" w:eastAsia="Times New Roman" w:hAnsi="Times New Roman" w:cs="Times New Roman"/>
                <w:sz w:val="20"/>
                <w:szCs w:val="20"/>
                <w:lang w:val="en-GB" w:eastAsia="es-ES"/>
              </w:rPr>
              <w:t xml:space="preserve"> to non-life lapse risk, after the shock.</w:t>
            </w:r>
          </w:p>
          <w:p w14:paraId="28FC6D10"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578EFB9" w14:textId="76F0B60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D20690" w14:paraId="48CC0A7B" w14:textId="77777777" w:rsidTr="0051413A">
        <w:trPr>
          <w:trHeight w:val="1066"/>
          <w:trPrChange w:id="123" w:author="Author">
            <w:trPr>
              <w:gridAfter w:val="0"/>
              <w:trHeight w:val="1066"/>
            </w:trPr>
          </w:trPrChange>
        </w:trPr>
        <w:tc>
          <w:tcPr>
            <w:tcW w:w="1281" w:type="dxa"/>
            <w:tcBorders>
              <w:top w:val="nil"/>
              <w:left w:val="single" w:sz="4" w:space="0" w:color="auto"/>
              <w:bottom w:val="single" w:sz="4" w:space="0" w:color="auto"/>
              <w:right w:val="single" w:sz="4" w:space="0" w:color="auto"/>
            </w:tcBorders>
            <w:shd w:val="clear" w:color="auto" w:fill="auto"/>
            <w:tcPrChange w:id="124"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2618D453" w14:textId="05E9C0AD"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w:t>
            </w:r>
          </w:p>
          <w:p w14:paraId="60569094" w14:textId="2196375D"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(B15A)</w:t>
            </w:r>
          </w:p>
        </w:tc>
        <w:tc>
          <w:tcPr>
            <w:tcW w:w="2317" w:type="dxa"/>
            <w:tcBorders>
              <w:top w:val="nil"/>
              <w:left w:val="nil"/>
              <w:bottom w:val="single" w:sz="4" w:space="0" w:color="auto"/>
              <w:right w:val="single" w:sz="4" w:space="0" w:color="auto"/>
            </w:tcBorders>
            <w:shd w:val="clear" w:color="auto" w:fill="auto"/>
            <w:hideMark/>
            <w:tcPrChange w:id="125" w:author="Author">
              <w:tcPr>
                <w:tcW w:w="2317" w:type="dxa"/>
                <w:gridSpan w:val="3"/>
                <w:tcBorders>
                  <w:top w:val="nil"/>
                  <w:left w:val="nil"/>
                  <w:bottom w:val="single" w:sz="4" w:space="0" w:color="auto"/>
                  <w:right w:val="single" w:sz="4" w:space="0" w:color="auto"/>
                </w:tcBorders>
                <w:shd w:val="clear" w:color="auto" w:fill="auto"/>
                <w:hideMark/>
              </w:tcPr>
            </w:tcPrChange>
          </w:tcPr>
          <w:p w14:paraId="73F56996"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Absolute values after shock – Liabilities – Non-life underwriting risk - Lapse risk </w:t>
            </w:r>
          </w:p>
        </w:tc>
        <w:tc>
          <w:tcPr>
            <w:tcW w:w="5474" w:type="dxa"/>
            <w:tcBorders>
              <w:top w:val="nil"/>
              <w:left w:val="nil"/>
              <w:bottom w:val="single" w:sz="4" w:space="0" w:color="auto"/>
              <w:right w:val="single" w:sz="4" w:space="0" w:color="auto"/>
            </w:tcBorders>
            <w:shd w:val="clear" w:color="auto" w:fill="auto"/>
            <w:hideMark/>
            <w:tcPrChange w:id="126" w:author="Author">
              <w:tcPr>
                <w:tcW w:w="5763" w:type="dxa"/>
                <w:gridSpan w:val="4"/>
                <w:tcBorders>
                  <w:top w:val="nil"/>
                  <w:left w:val="nil"/>
                  <w:bottom w:val="single" w:sz="4" w:space="0" w:color="auto"/>
                  <w:right w:val="single" w:sz="4" w:space="0" w:color="auto"/>
                </w:tcBorders>
                <w:shd w:val="clear" w:color="auto" w:fill="auto"/>
                <w:hideMark/>
              </w:tcPr>
            </w:tcPrChange>
          </w:tcPr>
          <w:p w14:paraId="593CECFA" w14:textId="1EBA316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the liabilities </w:t>
            </w:r>
            <w:del w:id="127" w:author="Author">
              <w:r w:rsidRPr="00D20690" w:rsidDel="00F17AE0">
                <w:rPr>
                  <w:rFonts w:ascii="Times New Roman" w:eastAsia="Times New Roman" w:hAnsi="Times New Roman" w:cs="Times New Roman"/>
                  <w:sz w:val="20"/>
                  <w:szCs w:val="20"/>
                  <w:lang w:val="en-GB" w:eastAsia="es-ES"/>
                </w:rPr>
                <w:delText>subject</w:delText>
              </w:r>
            </w:del>
            <w:ins w:id="128" w:author="Author">
              <w:r w:rsidR="00F17AE0">
                <w:rPr>
                  <w:rFonts w:ascii="Times New Roman" w:eastAsia="Times New Roman" w:hAnsi="Times New Roman" w:cs="Times New Roman"/>
                  <w:sz w:val="20"/>
                  <w:szCs w:val="20"/>
                  <w:lang w:val="en-GB" w:eastAsia="es-ES"/>
                </w:rPr>
                <w:t>sensitive</w:t>
              </w:r>
            </w:ins>
            <w:r w:rsidRPr="00D20690">
              <w:rPr>
                <w:rFonts w:ascii="Times New Roman" w:eastAsia="Times New Roman" w:hAnsi="Times New Roman" w:cs="Times New Roman"/>
                <w:sz w:val="20"/>
                <w:szCs w:val="20"/>
                <w:lang w:val="en-GB" w:eastAsia="es-ES"/>
              </w:rPr>
              <w:t xml:space="preserve"> to non-life lapse risk, after the shock.</w:t>
            </w:r>
          </w:p>
          <w:p w14:paraId="115C0A0A"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28E087F2" w14:textId="12F9E59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amount of TP shall be net of reinsurance and SPV recoverables.</w:t>
            </w:r>
          </w:p>
        </w:tc>
      </w:tr>
      <w:tr w:rsidR="00B32879" w:rsidRPr="00D20690" w:rsidDel="00FA2B67" w14:paraId="19805167" w14:textId="6BD85F3D" w:rsidTr="0051413A">
        <w:trPr>
          <w:trHeight w:val="350"/>
          <w:ins w:id="129" w:author="Author"/>
          <w:trPrChange w:id="130" w:author="Author">
            <w:trPr>
              <w:gridAfter w:val="0"/>
              <w:trHeight w:val="1066"/>
            </w:trPr>
          </w:trPrChange>
        </w:trPr>
        <w:tc>
          <w:tcPr>
            <w:tcW w:w="1281" w:type="dxa"/>
            <w:tcBorders>
              <w:top w:val="single" w:sz="4" w:space="0" w:color="auto"/>
            </w:tcBorders>
            <w:shd w:val="clear" w:color="auto" w:fill="auto"/>
            <w:tcPrChange w:id="131"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5AFA8E3B" w14:textId="3D2F31A5" w:rsidR="00B32879" w:rsidRPr="00D20690" w:rsidDel="00FA2B67" w:rsidRDefault="00B32879" w:rsidP="00A742C8">
            <w:pPr>
              <w:spacing w:after="0" w:line="240" w:lineRule="auto"/>
              <w:rPr>
                <w:ins w:id="132" w:author="Author"/>
                <w:rFonts w:ascii="Times New Roman" w:eastAsia="Times New Roman" w:hAnsi="Times New Roman" w:cs="Times New Roman"/>
                <w:sz w:val="20"/>
                <w:szCs w:val="20"/>
                <w:lang w:val="en-GB" w:eastAsia="es-ES"/>
              </w:rPr>
            </w:pPr>
            <w:moveFromRangeStart w:id="133" w:author="Author" w:name="move422126684"/>
          </w:p>
        </w:tc>
        <w:tc>
          <w:tcPr>
            <w:tcW w:w="2317" w:type="dxa"/>
            <w:tcBorders>
              <w:top w:val="single" w:sz="4" w:space="0" w:color="auto"/>
            </w:tcBorders>
            <w:shd w:val="clear" w:color="auto" w:fill="auto"/>
            <w:tcPrChange w:id="134" w:author="Author">
              <w:tcPr>
                <w:tcW w:w="2317" w:type="dxa"/>
                <w:gridSpan w:val="3"/>
                <w:tcBorders>
                  <w:top w:val="nil"/>
                  <w:left w:val="nil"/>
                  <w:bottom w:val="single" w:sz="4" w:space="0" w:color="auto"/>
                  <w:right w:val="single" w:sz="4" w:space="0" w:color="auto"/>
                </w:tcBorders>
                <w:shd w:val="clear" w:color="auto" w:fill="auto"/>
              </w:tcPr>
            </w:tcPrChange>
          </w:tcPr>
          <w:p w14:paraId="592F4C5E" w14:textId="56906EF1" w:rsidR="00B32879" w:rsidRPr="00D20690" w:rsidDel="00FA2B67" w:rsidRDefault="00B32879" w:rsidP="00A742C8">
            <w:pPr>
              <w:spacing w:after="0" w:line="240" w:lineRule="auto"/>
              <w:rPr>
                <w:ins w:id="135" w:author="Author"/>
                <w:rFonts w:ascii="Times New Roman" w:eastAsia="Times New Roman" w:hAnsi="Times New Roman" w:cs="Times New Roman"/>
                <w:sz w:val="20"/>
                <w:szCs w:val="20"/>
                <w:lang w:val="en-GB" w:eastAsia="es-ES"/>
              </w:rPr>
            </w:pPr>
          </w:p>
        </w:tc>
        <w:tc>
          <w:tcPr>
            <w:tcW w:w="5474" w:type="dxa"/>
            <w:tcBorders>
              <w:top w:val="single" w:sz="4" w:space="0" w:color="auto"/>
            </w:tcBorders>
            <w:shd w:val="clear" w:color="auto" w:fill="auto"/>
            <w:tcPrChange w:id="136" w:author="Author">
              <w:tcPr>
                <w:tcW w:w="5763" w:type="dxa"/>
                <w:gridSpan w:val="4"/>
                <w:tcBorders>
                  <w:top w:val="nil"/>
                  <w:left w:val="nil"/>
                  <w:bottom w:val="single" w:sz="4" w:space="0" w:color="auto"/>
                  <w:right w:val="single" w:sz="4" w:space="0" w:color="auto"/>
                </w:tcBorders>
                <w:shd w:val="clear" w:color="auto" w:fill="auto"/>
              </w:tcPr>
            </w:tcPrChange>
          </w:tcPr>
          <w:p w14:paraId="06919150" w14:textId="7DFCF1E2" w:rsidR="00B32879" w:rsidRPr="00D20690" w:rsidDel="00FA2B67" w:rsidRDefault="00B32879" w:rsidP="00A742C8">
            <w:pPr>
              <w:spacing w:after="0" w:line="240" w:lineRule="auto"/>
              <w:rPr>
                <w:ins w:id="137" w:author="Author"/>
                <w:rFonts w:ascii="Times New Roman" w:eastAsia="Times New Roman" w:hAnsi="Times New Roman" w:cs="Times New Roman"/>
                <w:sz w:val="20"/>
                <w:szCs w:val="20"/>
                <w:lang w:val="en-GB" w:eastAsia="es-ES"/>
              </w:rPr>
            </w:pPr>
          </w:p>
        </w:tc>
      </w:tr>
      <w:tr w:rsidR="00B32879" w:rsidRPr="00B32879" w:rsidDel="00FA2B67" w14:paraId="558454A6" w14:textId="0B8AB35A" w:rsidTr="0051413A">
        <w:trPr>
          <w:trHeight w:val="350"/>
          <w:ins w:id="138" w:author="Author"/>
          <w:trPrChange w:id="139" w:author="Author">
            <w:trPr>
              <w:gridBefore w:val="2"/>
              <w:trHeight w:val="350"/>
            </w:trPr>
          </w:trPrChange>
        </w:trPr>
        <w:tc>
          <w:tcPr>
            <w:tcW w:w="9072" w:type="dxa"/>
            <w:gridSpan w:val="3"/>
            <w:tcBorders>
              <w:bottom w:val="single" w:sz="4" w:space="0" w:color="auto"/>
            </w:tcBorders>
            <w:shd w:val="clear" w:color="auto" w:fill="auto"/>
            <w:tcPrChange w:id="140" w:author="Author">
              <w:tcPr>
                <w:tcW w:w="9361" w:type="dxa"/>
                <w:gridSpan w:val="9"/>
                <w:tcBorders>
                  <w:bottom w:val="single" w:sz="4" w:space="0" w:color="auto"/>
                </w:tcBorders>
                <w:shd w:val="clear" w:color="auto" w:fill="auto"/>
              </w:tcPr>
            </w:tcPrChange>
          </w:tcPr>
          <w:p w14:paraId="1DCCD140" w14:textId="04E2CACC" w:rsidR="00B32879" w:rsidRPr="00B32879" w:rsidDel="00FA2B67" w:rsidRDefault="00B32879" w:rsidP="00B32879">
            <w:pPr>
              <w:spacing w:after="0"/>
              <w:rPr>
                <w:ins w:id="141" w:author="Author"/>
                <w:rFonts w:ascii="Times New Roman" w:hAnsi="Times New Roman" w:cs="Times New Roman"/>
                <w:b/>
                <w:sz w:val="20"/>
                <w:szCs w:val="20"/>
                <w:lang w:val="en-GB"/>
              </w:rPr>
            </w:pPr>
            <w:moveFrom w:id="142" w:author="Author">
              <w:ins w:id="143" w:author="Author">
                <w:r w:rsidDel="00FA2B67">
                  <w:rPr>
                    <w:rFonts w:ascii="Times New Roman" w:hAnsi="Times New Roman" w:cs="Times New Roman"/>
                    <w:b/>
                    <w:sz w:val="20"/>
                    <w:szCs w:val="20"/>
                    <w:lang w:val="en-GB"/>
                  </w:rPr>
                  <w:t>Non-life catastrophe risk</w:t>
                </w:r>
              </w:ins>
            </w:moveFrom>
          </w:p>
        </w:tc>
      </w:tr>
      <w:moveFromRangeEnd w:id="133"/>
      <w:tr w:rsidR="00230D8D" w:rsidRPr="00D20690" w14:paraId="4F9EBE84" w14:textId="77777777" w:rsidTr="0051413A">
        <w:trPr>
          <w:trHeight w:val="1080"/>
          <w:trPrChange w:id="144" w:author="Author">
            <w:trPr>
              <w:gridBefore w:val="2"/>
              <w:trHeight w:val="1080"/>
            </w:trPr>
          </w:trPrChange>
        </w:trPr>
        <w:tc>
          <w:tcPr>
            <w:tcW w:w="1281" w:type="dxa"/>
            <w:tcBorders>
              <w:top w:val="nil"/>
              <w:left w:val="single" w:sz="4" w:space="0" w:color="auto"/>
              <w:bottom w:val="single" w:sz="4" w:space="0" w:color="auto"/>
              <w:right w:val="single" w:sz="4" w:space="0" w:color="auto"/>
            </w:tcBorders>
            <w:shd w:val="clear" w:color="auto" w:fill="auto"/>
            <w:tcPrChange w:id="145"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1AD6C201" w14:textId="0F885BD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w:t>
            </w:r>
          </w:p>
          <w:p w14:paraId="30A53D74" w14:textId="3BDD645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(C15)</w:t>
            </w:r>
          </w:p>
        </w:tc>
        <w:tc>
          <w:tcPr>
            <w:tcW w:w="2317" w:type="dxa"/>
            <w:tcBorders>
              <w:top w:val="nil"/>
              <w:left w:val="single" w:sz="4" w:space="0" w:color="auto"/>
              <w:bottom w:val="single" w:sz="4" w:space="0" w:color="auto"/>
              <w:right w:val="single" w:sz="4" w:space="0" w:color="auto"/>
            </w:tcBorders>
            <w:shd w:val="clear" w:color="auto" w:fill="auto"/>
            <w:hideMark/>
            <w:tcPrChange w:id="146" w:author="Author">
              <w:tcPr>
                <w:tcW w:w="2317" w:type="dxa"/>
                <w:gridSpan w:val="3"/>
                <w:tcBorders>
                  <w:top w:val="nil"/>
                  <w:left w:val="single" w:sz="4" w:space="0" w:color="auto"/>
                  <w:bottom w:val="single" w:sz="4" w:space="0" w:color="auto"/>
                  <w:right w:val="single" w:sz="4" w:space="0" w:color="auto"/>
                </w:tcBorders>
                <w:shd w:val="clear" w:color="auto" w:fill="auto"/>
                <w:hideMark/>
              </w:tcPr>
            </w:tcPrChange>
          </w:tcPr>
          <w:p w14:paraId="4E335A30" w14:textId="7D37D67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Solvency capital requirement - Non-life underwriting risk - Lapse risk </w:t>
            </w:r>
          </w:p>
        </w:tc>
        <w:tc>
          <w:tcPr>
            <w:tcW w:w="5474" w:type="dxa"/>
            <w:tcBorders>
              <w:top w:val="single" w:sz="4" w:space="0" w:color="auto"/>
              <w:left w:val="nil"/>
              <w:bottom w:val="single" w:sz="4" w:space="0" w:color="auto"/>
              <w:right w:val="single" w:sz="4" w:space="0" w:color="auto"/>
            </w:tcBorders>
            <w:shd w:val="clear" w:color="auto" w:fill="auto"/>
            <w:hideMark/>
            <w:tcPrChange w:id="147" w:author="Author">
              <w:tcPr>
                <w:tcW w:w="5763" w:type="dxa"/>
                <w:gridSpan w:val="3"/>
                <w:tcBorders>
                  <w:top w:val="single" w:sz="4" w:space="0" w:color="auto"/>
                  <w:left w:val="nil"/>
                  <w:bottom w:val="single" w:sz="4" w:space="0" w:color="auto"/>
                  <w:right w:val="single" w:sz="4" w:space="0" w:color="auto"/>
                </w:tcBorders>
                <w:shd w:val="clear" w:color="auto" w:fill="auto"/>
                <w:hideMark/>
              </w:tcPr>
            </w:tcPrChange>
          </w:tcPr>
          <w:p w14:paraId="2317D57B" w14:textId="385FED90"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capital charge for non-life underwriting lapse risk.</w:t>
            </w:r>
          </w:p>
          <w:p w14:paraId="646594B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252D22DA" w14:textId="3BF0640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r>
      <w:tr w:rsidR="00FA2B67" w:rsidRPr="00D20690" w:rsidDel="00FA2B67" w14:paraId="34588F18" w14:textId="7B22FF52" w:rsidTr="005D24B5">
        <w:trPr>
          <w:trHeight w:val="350"/>
          <w:del w:id="148" w:author="Author"/>
        </w:trPr>
        <w:tc>
          <w:tcPr>
            <w:tcW w:w="1281" w:type="dxa"/>
            <w:tcBorders>
              <w:top w:val="single" w:sz="4" w:space="0" w:color="auto"/>
            </w:tcBorders>
            <w:shd w:val="clear" w:color="auto" w:fill="auto"/>
          </w:tcPr>
          <w:p w14:paraId="630F42DC" w14:textId="6FA443A3" w:rsidR="00FA2B67" w:rsidRPr="00D20690" w:rsidDel="00FA2B67" w:rsidRDefault="00FA2B67" w:rsidP="005D24B5">
            <w:pPr>
              <w:spacing w:after="0" w:line="240" w:lineRule="auto"/>
              <w:rPr>
                <w:del w:id="149" w:author="Author"/>
                <w:rFonts w:ascii="Times New Roman" w:eastAsia="Times New Roman" w:hAnsi="Times New Roman" w:cs="Times New Roman"/>
                <w:sz w:val="20"/>
                <w:szCs w:val="20"/>
                <w:lang w:val="en-GB" w:eastAsia="es-ES"/>
              </w:rPr>
            </w:pPr>
            <w:moveToRangeStart w:id="150" w:author="Author" w:name="move422126684"/>
          </w:p>
        </w:tc>
        <w:tc>
          <w:tcPr>
            <w:tcW w:w="2317" w:type="dxa"/>
            <w:tcBorders>
              <w:top w:val="single" w:sz="4" w:space="0" w:color="auto"/>
            </w:tcBorders>
            <w:shd w:val="clear" w:color="auto" w:fill="auto"/>
          </w:tcPr>
          <w:p w14:paraId="5B84D07B" w14:textId="0BC3A806" w:rsidR="00FA2B67" w:rsidRPr="00D20690" w:rsidDel="00FA2B67" w:rsidRDefault="00FA2B67" w:rsidP="005D24B5">
            <w:pPr>
              <w:spacing w:after="0" w:line="240" w:lineRule="auto"/>
              <w:rPr>
                <w:del w:id="151" w:author="Author"/>
                <w:rFonts w:ascii="Times New Roman" w:eastAsia="Times New Roman" w:hAnsi="Times New Roman" w:cs="Times New Roman"/>
                <w:sz w:val="20"/>
                <w:szCs w:val="20"/>
                <w:lang w:val="en-GB" w:eastAsia="es-ES"/>
              </w:rPr>
            </w:pPr>
          </w:p>
        </w:tc>
        <w:tc>
          <w:tcPr>
            <w:tcW w:w="5474" w:type="dxa"/>
            <w:tcBorders>
              <w:top w:val="single" w:sz="4" w:space="0" w:color="auto"/>
            </w:tcBorders>
            <w:shd w:val="clear" w:color="auto" w:fill="auto"/>
          </w:tcPr>
          <w:p w14:paraId="113EE15E" w14:textId="6C119F8E" w:rsidR="00FA2B67" w:rsidRPr="00D20690" w:rsidDel="00FA2B67" w:rsidRDefault="00FA2B67" w:rsidP="005D24B5">
            <w:pPr>
              <w:spacing w:after="0" w:line="240" w:lineRule="auto"/>
              <w:rPr>
                <w:del w:id="152" w:author="Author"/>
                <w:rFonts w:ascii="Times New Roman" w:eastAsia="Times New Roman" w:hAnsi="Times New Roman" w:cs="Times New Roman"/>
                <w:sz w:val="20"/>
                <w:szCs w:val="20"/>
                <w:lang w:val="en-GB" w:eastAsia="es-ES"/>
              </w:rPr>
            </w:pPr>
          </w:p>
        </w:tc>
      </w:tr>
      <w:tr w:rsidR="00FA2B67" w:rsidRPr="00B32879" w14:paraId="092F1E26" w14:textId="77777777" w:rsidTr="005D24B5">
        <w:trPr>
          <w:trHeight w:val="350"/>
        </w:trPr>
        <w:tc>
          <w:tcPr>
            <w:tcW w:w="9072" w:type="dxa"/>
            <w:gridSpan w:val="3"/>
            <w:tcBorders>
              <w:bottom w:val="single" w:sz="4" w:space="0" w:color="auto"/>
            </w:tcBorders>
            <w:shd w:val="clear" w:color="auto" w:fill="auto"/>
          </w:tcPr>
          <w:p w14:paraId="44764B2F" w14:textId="77777777" w:rsidR="00FA2B67" w:rsidRPr="00B32879" w:rsidRDefault="00FA2B67" w:rsidP="005D24B5">
            <w:pPr>
              <w:spacing w:after="0"/>
              <w:rPr>
                <w:rFonts w:ascii="Times New Roman" w:hAnsi="Times New Roman" w:cs="Times New Roman"/>
                <w:b/>
                <w:sz w:val="20"/>
                <w:szCs w:val="20"/>
                <w:lang w:val="en-GB"/>
              </w:rPr>
            </w:pPr>
            <w:moveTo w:id="153" w:author="Author">
              <w:r>
                <w:rPr>
                  <w:rFonts w:ascii="Times New Roman" w:hAnsi="Times New Roman" w:cs="Times New Roman"/>
                  <w:b/>
                  <w:sz w:val="20"/>
                  <w:szCs w:val="20"/>
                  <w:lang w:val="en-GB"/>
                </w:rPr>
                <w:t>Non-life catastrophe risk</w:t>
              </w:r>
            </w:moveTo>
          </w:p>
        </w:tc>
      </w:tr>
      <w:moveToRangeEnd w:id="150"/>
      <w:tr w:rsidR="00230D8D" w:rsidRPr="00D20690" w14:paraId="75A0EDBD" w14:textId="77777777" w:rsidTr="0051413A">
        <w:trPr>
          <w:trHeight w:val="285"/>
          <w:trPrChange w:id="154" w:author="Author">
            <w:trPr>
              <w:gridBefore w:val="2"/>
              <w:trHeight w:val="285"/>
            </w:trPr>
          </w:trPrChange>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tcPrChange w:id="155" w:author="Author">
              <w:tcPr>
                <w:tcW w:w="1281" w:type="dxa"/>
                <w:gridSpan w:val="3"/>
                <w:vMerge w:val="restart"/>
                <w:tcBorders>
                  <w:top w:val="single" w:sz="4" w:space="0" w:color="auto"/>
                  <w:left w:val="single" w:sz="4" w:space="0" w:color="auto"/>
                  <w:bottom w:val="single" w:sz="4" w:space="0" w:color="auto"/>
                  <w:right w:val="single" w:sz="4" w:space="0" w:color="auto"/>
                </w:tcBorders>
                <w:shd w:val="clear" w:color="auto" w:fill="auto"/>
              </w:tcPr>
            </w:tcPrChange>
          </w:tcPr>
          <w:p w14:paraId="375E9454" w14:textId="6C8C2A4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6A0D5D16" w14:textId="426D1BA1"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(A16)</w:t>
            </w:r>
          </w:p>
        </w:tc>
        <w:tc>
          <w:tcPr>
            <w:tcW w:w="2317" w:type="dxa"/>
            <w:vMerge w:val="restart"/>
            <w:tcBorders>
              <w:top w:val="single" w:sz="4" w:space="0" w:color="auto"/>
              <w:left w:val="single" w:sz="4" w:space="0" w:color="auto"/>
              <w:bottom w:val="single" w:sz="4" w:space="0" w:color="auto"/>
              <w:right w:val="single" w:sz="4" w:space="0" w:color="auto"/>
            </w:tcBorders>
            <w:shd w:val="clear" w:color="auto" w:fill="auto"/>
            <w:hideMark/>
            <w:tcPrChange w:id="156" w:author="Author">
              <w:tcPr>
                <w:tcW w:w="231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14:paraId="1DB91785" w14:textId="00F02F0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Capital requirement for non–life catastrophe risk</w:t>
            </w:r>
          </w:p>
        </w:tc>
        <w:tc>
          <w:tcPr>
            <w:tcW w:w="5474" w:type="dxa"/>
            <w:tcBorders>
              <w:top w:val="single" w:sz="4" w:space="0" w:color="auto"/>
              <w:left w:val="nil"/>
              <w:bottom w:val="nil"/>
              <w:right w:val="single" w:sz="4" w:space="0" w:color="auto"/>
            </w:tcBorders>
            <w:shd w:val="clear" w:color="auto" w:fill="auto"/>
            <w:hideMark/>
            <w:tcPrChange w:id="157" w:author="Author">
              <w:tcPr>
                <w:tcW w:w="5763" w:type="dxa"/>
                <w:gridSpan w:val="3"/>
                <w:tcBorders>
                  <w:top w:val="single" w:sz="4" w:space="0" w:color="auto"/>
                  <w:left w:val="nil"/>
                  <w:bottom w:val="nil"/>
                  <w:right w:val="single" w:sz="4" w:space="0" w:color="auto"/>
                </w:tcBorders>
                <w:shd w:val="clear" w:color="auto" w:fill="auto"/>
                <w:hideMark/>
              </w:tcPr>
            </w:tcPrChange>
          </w:tcPr>
          <w:p w14:paraId="60C80CD3" w14:textId="19495C3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total non-life catastrophe risk capital requirement.  </w:t>
            </w:r>
          </w:p>
        </w:tc>
      </w:tr>
      <w:tr w:rsidR="00230D8D" w:rsidRPr="00D20690" w14:paraId="24E268CF" w14:textId="77777777" w:rsidTr="0051413A">
        <w:trPr>
          <w:trHeight w:val="465"/>
          <w:trPrChange w:id="158" w:author="Author">
            <w:trPr>
              <w:gridBefore w:val="2"/>
              <w:trHeight w:val="465"/>
            </w:trPr>
          </w:trPrChange>
        </w:trPr>
        <w:tc>
          <w:tcPr>
            <w:tcW w:w="1281" w:type="dxa"/>
            <w:vMerge/>
            <w:tcBorders>
              <w:top w:val="single" w:sz="4" w:space="0" w:color="auto"/>
              <w:left w:val="single" w:sz="4" w:space="0" w:color="auto"/>
              <w:bottom w:val="single" w:sz="4" w:space="0" w:color="auto"/>
              <w:right w:val="single" w:sz="4" w:space="0" w:color="auto"/>
            </w:tcBorders>
            <w:vAlign w:val="center"/>
            <w:tcPrChange w:id="159" w:author="Author">
              <w:tcPr>
                <w:tcW w:w="1281" w:type="dxa"/>
                <w:gridSpan w:val="3"/>
                <w:vMerge/>
                <w:tcBorders>
                  <w:top w:val="single" w:sz="4" w:space="0" w:color="auto"/>
                  <w:left w:val="single" w:sz="4" w:space="0" w:color="auto"/>
                  <w:bottom w:val="single" w:sz="4" w:space="0" w:color="auto"/>
                  <w:right w:val="single" w:sz="4" w:space="0" w:color="auto"/>
                </w:tcBorders>
                <w:vAlign w:val="center"/>
              </w:tcPr>
            </w:tcPrChange>
          </w:tcPr>
          <w:p w14:paraId="39CD6BD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single" w:sz="4" w:space="0" w:color="auto"/>
              <w:left w:val="single" w:sz="4" w:space="0" w:color="auto"/>
              <w:bottom w:val="single" w:sz="4" w:space="0" w:color="auto"/>
              <w:right w:val="single" w:sz="4" w:space="0" w:color="auto"/>
            </w:tcBorders>
            <w:vAlign w:val="center"/>
            <w:hideMark/>
            <w:tcPrChange w:id="160" w:author="Author">
              <w:tcPr>
                <w:tcW w:w="2317" w:type="dxa"/>
                <w:gridSpan w:val="3"/>
                <w:vMerge/>
                <w:tcBorders>
                  <w:top w:val="single" w:sz="4" w:space="0" w:color="auto"/>
                  <w:left w:val="single" w:sz="4" w:space="0" w:color="auto"/>
                  <w:bottom w:val="single" w:sz="4" w:space="0" w:color="auto"/>
                  <w:right w:val="single" w:sz="4" w:space="0" w:color="auto"/>
                </w:tcBorders>
                <w:vAlign w:val="center"/>
                <w:hideMark/>
              </w:tcPr>
            </w:tcPrChange>
          </w:tcPr>
          <w:p w14:paraId="18AFCF0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474" w:type="dxa"/>
            <w:tcBorders>
              <w:top w:val="nil"/>
              <w:left w:val="nil"/>
              <w:bottom w:val="single" w:sz="4" w:space="0" w:color="auto"/>
              <w:right w:val="single" w:sz="4" w:space="0" w:color="auto"/>
            </w:tcBorders>
            <w:shd w:val="clear" w:color="auto" w:fill="auto"/>
            <w:hideMark/>
            <w:tcPrChange w:id="161" w:author="Author">
              <w:tcPr>
                <w:tcW w:w="5763" w:type="dxa"/>
                <w:gridSpan w:val="3"/>
                <w:tcBorders>
                  <w:top w:val="nil"/>
                  <w:left w:val="nil"/>
                  <w:bottom w:val="single" w:sz="4" w:space="0" w:color="auto"/>
                  <w:right w:val="single" w:sz="4" w:space="0" w:color="auto"/>
                </w:tcBorders>
                <w:shd w:val="clear" w:color="auto" w:fill="auto"/>
                <w:hideMark/>
              </w:tcPr>
            </w:tcPrChange>
          </w:tcPr>
          <w:p w14:paraId="2BA64644" w14:textId="3D986338" w:rsidR="00230D8D" w:rsidRPr="00D20690" w:rsidRDefault="00230D8D" w:rsidP="00230D8D">
            <w:pPr>
              <w:spacing w:after="0" w:line="240" w:lineRule="auto"/>
              <w:rPr>
                <w:rFonts w:ascii="Times New Roman" w:eastAsia="Times New Roman" w:hAnsi="Times New Roman" w:cs="Times New Roman"/>
                <w:sz w:val="20"/>
                <w:szCs w:val="20"/>
                <w:lang w:val="en-GB" w:eastAsia="es-ES"/>
              </w:rPr>
            </w:pPr>
          </w:p>
        </w:tc>
      </w:tr>
      <w:tr w:rsidR="00B32879" w:rsidRPr="00D20690" w:rsidDel="00FA2B67" w14:paraId="1863E4E2" w14:textId="67AD160B" w:rsidTr="0051413A">
        <w:trPr>
          <w:trHeight w:val="350"/>
          <w:ins w:id="162" w:author="Author"/>
          <w:del w:id="163" w:author="Author"/>
          <w:trPrChange w:id="164" w:author="Author">
            <w:trPr>
              <w:gridBefore w:val="2"/>
              <w:trHeight w:val="350"/>
            </w:trPr>
          </w:trPrChange>
        </w:trPr>
        <w:tc>
          <w:tcPr>
            <w:tcW w:w="1281" w:type="dxa"/>
            <w:tcBorders>
              <w:top w:val="single" w:sz="4" w:space="0" w:color="auto"/>
            </w:tcBorders>
            <w:shd w:val="clear" w:color="auto" w:fill="auto"/>
            <w:tcPrChange w:id="165" w:author="Author">
              <w:tcPr>
                <w:tcW w:w="1281" w:type="dxa"/>
                <w:gridSpan w:val="3"/>
                <w:tcBorders>
                  <w:top w:val="single" w:sz="4" w:space="0" w:color="auto"/>
                </w:tcBorders>
                <w:shd w:val="clear" w:color="auto" w:fill="auto"/>
              </w:tcPr>
            </w:tcPrChange>
          </w:tcPr>
          <w:p w14:paraId="6981FFDF" w14:textId="08A9ECD8" w:rsidR="00B32879" w:rsidRPr="00D20690" w:rsidDel="00FA2B67" w:rsidRDefault="00B32879" w:rsidP="006E20DA">
            <w:pPr>
              <w:spacing w:after="0" w:line="240" w:lineRule="auto"/>
              <w:rPr>
                <w:ins w:id="166" w:author="Author"/>
                <w:del w:id="167" w:author="Author"/>
                <w:rFonts w:ascii="Times New Roman" w:eastAsia="Times New Roman" w:hAnsi="Times New Roman" w:cs="Times New Roman"/>
                <w:sz w:val="20"/>
                <w:szCs w:val="20"/>
                <w:lang w:val="en-GB" w:eastAsia="es-ES"/>
              </w:rPr>
            </w:pPr>
          </w:p>
        </w:tc>
        <w:tc>
          <w:tcPr>
            <w:tcW w:w="2317" w:type="dxa"/>
            <w:tcBorders>
              <w:top w:val="single" w:sz="4" w:space="0" w:color="auto"/>
            </w:tcBorders>
            <w:shd w:val="clear" w:color="auto" w:fill="auto"/>
            <w:tcPrChange w:id="168" w:author="Author">
              <w:tcPr>
                <w:tcW w:w="2317" w:type="dxa"/>
                <w:gridSpan w:val="3"/>
                <w:tcBorders>
                  <w:top w:val="single" w:sz="4" w:space="0" w:color="auto"/>
                </w:tcBorders>
                <w:shd w:val="clear" w:color="auto" w:fill="auto"/>
              </w:tcPr>
            </w:tcPrChange>
          </w:tcPr>
          <w:p w14:paraId="3B420200" w14:textId="79EFDE47" w:rsidR="00B32879" w:rsidRPr="00D20690" w:rsidDel="00FA2B67" w:rsidRDefault="00B32879" w:rsidP="006E20DA">
            <w:pPr>
              <w:spacing w:after="0" w:line="240" w:lineRule="auto"/>
              <w:rPr>
                <w:ins w:id="169" w:author="Author"/>
                <w:del w:id="170" w:author="Author"/>
                <w:rFonts w:ascii="Times New Roman" w:eastAsia="Times New Roman" w:hAnsi="Times New Roman" w:cs="Times New Roman"/>
                <w:sz w:val="20"/>
                <w:szCs w:val="20"/>
                <w:lang w:val="en-GB" w:eastAsia="es-ES"/>
              </w:rPr>
            </w:pPr>
          </w:p>
        </w:tc>
        <w:tc>
          <w:tcPr>
            <w:tcW w:w="5474" w:type="dxa"/>
            <w:tcBorders>
              <w:top w:val="single" w:sz="4" w:space="0" w:color="auto"/>
            </w:tcBorders>
            <w:shd w:val="clear" w:color="auto" w:fill="auto"/>
            <w:tcPrChange w:id="171" w:author="Author">
              <w:tcPr>
                <w:tcW w:w="5763" w:type="dxa"/>
                <w:gridSpan w:val="3"/>
                <w:tcBorders>
                  <w:top w:val="single" w:sz="4" w:space="0" w:color="auto"/>
                </w:tcBorders>
                <w:shd w:val="clear" w:color="auto" w:fill="auto"/>
              </w:tcPr>
            </w:tcPrChange>
          </w:tcPr>
          <w:p w14:paraId="6E539ABB" w14:textId="022F3266" w:rsidR="00B32879" w:rsidRPr="00D20690" w:rsidDel="00FA2B67" w:rsidRDefault="00B32879" w:rsidP="006E20DA">
            <w:pPr>
              <w:spacing w:after="0" w:line="240" w:lineRule="auto"/>
              <w:rPr>
                <w:ins w:id="172" w:author="Author"/>
                <w:del w:id="173" w:author="Author"/>
                <w:rFonts w:ascii="Times New Roman" w:eastAsia="Times New Roman" w:hAnsi="Times New Roman" w:cs="Times New Roman"/>
                <w:sz w:val="20"/>
                <w:szCs w:val="20"/>
                <w:lang w:val="en-GB" w:eastAsia="es-ES"/>
              </w:rPr>
            </w:pPr>
          </w:p>
        </w:tc>
      </w:tr>
      <w:tr w:rsidR="00B32879" w:rsidRPr="006E20DA" w14:paraId="66F0E974" w14:textId="77777777" w:rsidTr="0051413A">
        <w:trPr>
          <w:trHeight w:val="350"/>
          <w:ins w:id="174" w:author="Author"/>
          <w:trPrChange w:id="175" w:author="Author">
            <w:trPr>
              <w:gridBefore w:val="2"/>
              <w:trHeight w:val="350"/>
            </w:trPr>
          </w:trPrChange>
        </w:trPr>
        <w:tc>
          <w:tcPr>
            <w:tcW w:w="9072" w:type="dxa"/>
            <w:gridSpan w:val="3"/>
            <w:tcBorders>
              <w:bottom w:val="single" w:sz="4" w:space="0" w:color="auto"/>
            </w:tcBorders>
            <w:shd w:val="clear" w:color="auto" w:fill="auto"/>
            <w:tcPrChange w:id="176" w:author="Author">
              <w:tcPr>
                <w:tcW w:w="9361" w:type="dxa"/>
                <w:gridSpan w:val="9"/>
                <w:tcBorders>
                  <w:bottom w:val="single" w:sz="4" w:space="0" w:color="auto"/>
                </w:tcBorders>
                <w:shd w:val="clear" w:color="auto" w:fill="auto"/>
              </w:tcPr>
            </w:tcPrChange>
          </w:tcPr>
          <w:p w14:paraId="4B5069A0" w14:textId="7E03A506" w:rsidR="00B32879" w:rsidRPr="00B32879" w:rsidRDefault="00B32879" w:rsidP="006E20DA">
            <w:pPr>
              <w:spacing w:after="0"/>
              <w:rPr>
                <w:ins w:id="177" w:author="Author"/>
                <w:rFonts w:ascii="Times New Roman" w:hAnsi="Times New Roman" w:cs="Times New Roman"/>
                <w:b/>
                <w:sz w:val="20"/>
                <w:szCs w:val="20"/>
                <w:lang w:val="en-GB"/>
              </w:rPr>
            </w:pPr>
            <w:ins w:id="178" w:author="Author">
              <w:r w:rsidRPr="00B32879">
                <w:rPr>
                  <w:rFonts w:ascii="Times New Roman" w:hAnsi="Times New Roman" w:cs="Times New Roman"/>
                  <w:b/>
                  <w:sz w:val="20"/>
                  <w:szCs w:val="20"/>
                  <w:lang w:val="en-GB"/>
                </w:rPr>
                <w:t>Total non-life underwriting risk</w:t>
              </w:r>
            </w:ins>
          </w:p>
        </w:tc>
      </w:tr>
      <w:tr w:rsidR="00230D8D" w:rsidRPr="00D20690" w14:paraId="4730FCB6" w14:textId="77777777" w:rsidTr="0051413A">
        <w:trPr>
          <w:trHeight w:val="855"/>
          <w:trPrChange w:id="179" w:author="Author">
            <w:trPr>
              <w:gridBefore w:val="2"/>
              <w:trHeight w:val="855"/>
            </w:trPr>
          </w:trPrChange>
        </w:trPr>
        <w:tc>
          <w:tcPr>
            <w:tcW w:w="1281" w:type="dxa"/>
            <w:vMerge w:val="restart"/>
            <w:tcBorders>
              <w:top w:val="nil"/>
              <w:left w:val="single" w:sz="4" w:space="0" w:color="auto"/>
              <w:bottom w:val="single" w:sz="4" w:space="0" w:color="auto"/>
              <w:right w:val="single" w:sz="4" w:space="0" w:color="auto"/>
            </w:tcBorders>
            <w:shd w:val="clear" w:color="auto" w:fill="auto"/>
            <w:tcPrChange w:id="180" w:author="Author">
              <w:tcPr>
                <w:tcW w:w="1281" w:type="dxa"/>
                <w:gridSpan w:val="3"/>
                <w:vMerge w:val="restart"/>
                <w:tcBorders>
                  <w:top w:val="nil"/>
                  <w:left w:val="single" w:sz="4" w:space="0" w:color="auto"/>
                  <w:bottom w:val="single" w:sz="4" w:space="0" w:color="auto"/>
                  <w:right w:val="single" w:sz="4" w:space="0" w:color="auto"/>
                </w:tcBorders>
                <w:shd w:val="clear" w:color="auto" w:fill="auto"/>
              </w:tcPr>
            </w:tcPrChange>
          </w:tcPr>
          <w:p w14:paraId="6EC9C368" w14:textId="690A2ED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D3EC6"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35131D63" w14:textId="4D5A576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(A17)</w:t>
            </w:r>
          </w:p>
        </w:tc>
        <w:tc>
          <w:tcPr>
            <w:tcW w:w="2317" w:type="dxa"/>
            <w:vMerge w:val="restart"/>
            <w:tcBorders>
              <w:top w:val="nil"/>
              <w:left w:val="single" w:sz="4" w:space="0" w:color="auto"/>
              <w:bottom w:val="single" w:sz="4" w:space="0" w:color="auto"/>
              <w:right w:val="single" w:sz="4" w:space="0" w:color="auto"/>
            </w:tcBorders>
            <w:shd w:val="clear" w:color="auto" w:fill="auto"/>
            <w:hideMark/>
            <w:tcPrChange w:id="181" w:author="Author">
              <w:tcPr>
                <w:tcW w:w="2317" w:type="dxa"/>
                <w:gridSpan w:val="3"/>
                <w:vMerge w:val="restart"/>
                <w:tcBorders>
                  <w:top w:val="nil"/>
                  <w:left w:val="single" w:sz="4" w:space="0" w:color="auto"/>
                  <w:bottom w:val="single" w:sz="4" w:space="0" w:color="auto"/>
                  <w:right w:val="single" w:sz="4" w:space="0" w:color="auto"/>
                </w:tcBorders>
                <w:shd w:val="clear" w:color="auto" w:fill="auto"/>
                <w:hideMark/>
              </w:tcPr>
            </w:tcPrChange>
          </w:tcPr>
          <w:p w14:paraId="395B1BF5" w14:textId="1C85F36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Diversification within non-life underwriting risk module</w:t>
            </w:r>
          </w:p>
        </w:tc>
        <w:tc>
          <w:tcPr>
            <w:tcW w:w="5474" w:type="dxa"/>
            <w:tcBorders>
              <w:top w:val="nil"/>
              <w:left w:val="nil"/>
              <w:bottom w:val="nil"/>
              <w:right w:val="single" w:sz="4" w:space="0" w:color="auto"/>
            </w:tcBorders>
            <w:shd w:val="clear" w:color="auto" w:fill="auto"/>
            <w:hideMark/>
            <w:tcPrChange w:id="182" w:author="Author">
              <w:tcPr>
                <w:tcW w:w="5763" w:type="dxa"/>
                <w:gridSpan w:val="3"/>
                <w:tcBorders>
                  <w:top w:val="nil"/>
                  <w:left w:val="nil"/>
                  <w:bottom w:val="nil"/>
                  <w:right w:val="single" w:sz="4" w:space="0" w:color="auto"/>
                </w:tcBorders>
                <w:shd w:val="clear" w:color="auto" w:fill="auto"/>
                <w:hideMark/>
              </w:tcPr>
            </w:tcPrChange>
          </w:tcPr>
          <w:p w14:paraId="26E063E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diversification effect within the non-life underwriting risk sub-module as a result of the aggregation of the capital requirements premium and reserve risk, catastrophe risk and lapse risk.</w:t>
            </w:r>
          </w:p>
          <w:p w14:paraId="0964EAD0" w14:textId="77777777" w:rsidR="001D3EC6" w:rsidRPr="00D20690" w:rsidRDefault="001D3EC6" w:rsidP="001D3EC6">
            <w:pPr>
              <w:spacing w:after="0" w:line="240" w:lineRule="auto"/>
              <w:rPr>
                <w:rFonts w:ascii="Times New Roman" w:eastAsia="Times New Roman" w:hAnsi="Times New Roman" w:cs="Times New Roman"/>
                <w:sz w:val="20"/>
                <w:szCs w:val="20"/>
                <w:lang w:val="en-GB" w:eastAsia="es-ES"/>
              </w:rPr>
            </w:pPr>
          </w:p>
          <w:p w14:paraId="774C5A4C" w14:textId="34053A37" w:rsidR="001D3EC6" w:rsidRPr="00D20690" w:rsidRDefault="001D3EC6">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Diversification shall be reported as a negative value</w:t>
            </w:r>
            <w:r w:rsidR="00CE3117" w:rsidRPr="00D20690">
              <w:rPr>
                <w:rFonts w:ascii="Times New Roman" w:eastAsia="Times New Roman" w:hAnsi="Times New Roman" w:cs="Times New Roman"/>
                <w:sz w:val="20"/>
                <w:szCs w:val="20"/>
                <w:lang w:val="en-GB" w:eastAsia="es-ES"/>
              </w:rPr>
              <w:t xml:space="preserve"> if they reduce the capital requirement</w:t>
            </w:r>
            <w:r w:rsidRPr="00D20690">
              <w:rPr>
                <w:rFonts w:ascii="Times New Roman" w:eastAsia="Times New Roman" w:hAnsi="Times New Roman" w:cs="Times New Roman"/>
                <w:sz w:val="20"/>
                <w:szCs w:val="20"/>
                <w:lang w:val="en-GB" w:eastAsia="es-ES"/>
              </w:rPr>
              <w:t>.</w:t>
            </w:r>
          </w:p>
        </w:tc>
      </w:tr>
      <w:tr w:rsidR="00230D8D" w:rsidRPr="00D20690" w14:paraId="07FA61FA" w14:textId="77777777" w:rsidTr="0051413A">
        <w:trPr>
          <w:trHeight w:val="236"/>
          <w:trPrChange w:id="183" w:author="Author">
            <w:trPr>
              <w:gridBefore w:val="2"/>
              <w:trHeight w:val="236"/>
            </w:trPr>
          </w:trPrChange>
        </w:trPr>
        <w:tc>
          <w:tcPr>
            <w:tcW w:w="1281" w:type="dxa"/>
            <w:vMerge/>
            <w:tcBorders>
              <w:top w:val="nil"/>
              <w:left w:val="single" w:sz="4" w:space="0" w:color="auto"/>
              <w:bottom w:val="single" w:sz="4" w:space="0" w:color="auto"/>
              <w:right w:val="single" w:sz="4" w:space="0" w:color="auto"/>
            </w:tcBorders>
            <w:vAlign w:val="center"/>
            <w:tcPrChange w:id="184" w:author="Author">
              <w:tcPr>
                <w:tcW w:w="1281" w:type="dxa"/>
                <w:gridSpan w:val="3"/>
                <w:vMerge/>
                <w:tcBorders>
                  <w:top w:val="nil"/>
                  <w:left w:val="single" w:sz="4" w:space="0" w:color="auto"/>
                  <w:bottom w:val="single" w:sz="4" w:space="0" w:color="auto"/>
                  <w:right w:val="single" w:sz="4" w:space="0" w:color="auto"/>
                </w:tcBorders>
                <w:vAlign w:val="center"/>
              </w:tcPr>
            </w:tcPrChange>
          </w:tcPr>
          <w:p w14:paraId="3D5BA98F"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Change w:id="185" w:author="Author">
              <w:tcPr>
                <w:tcW w:w="2317" w:type="dxa"/>
                <w:gridSpan w:val="3"/>
                <w:vMerge/>
                <w:tcBorders>
                  <w:top w:val="nil"/>
                  <w:left w:val="single" w:sz="4" w:space="0" w:color="auto"/>
                  <w:bottom w:val="single" w:sz="4" w:space="0" w:color="auto"/>
                  <w:right w:val="single" w:sz="4" w:space="0" w:color="auto"/>
                </w:tcBorders>
                <w:vAlign w:val="center"/>
                <w:hideMark/>
              </w:tcPr>
            </w:tcPrChange>
          </w:tcPr>
          <w:p w14:paraId="0084ABD2"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474" w:type="dxa"/>
            <w:tcBorders>
              <w:top w:val="nil"/>
              <w:left w:val="nil"/>
              <w:bottom w:val="single" w:sz="4" w:space="0" w:color="auto"/>
              <w:right w:val="single" w:sz="4" w:space="0" w:color="auto"/>
            </w:tcBorders>
            <w:shd w:val="clear" w:color="auto" w:fill="auto"/>
            <w:hideMark/>
            <w:tcPrChange w:id="186" w:author="Author">
              <w:tcPr>
                <w:tcW w:w="5763" w:type="dxa"/>
                <w:gridSpan w:val="3"/>
                <w:tcBorders>
                  <w:top w:val="nil"/>
                  <w:left w:val="nil"/>
                  <w:bottom w:val="single" w:sz="4" w:space="0" w:color="auto"/>
                  <w:right w:val="single" w:sz="4" w:space="0" w:color="auto"/>
                </w:tcBorders>
                <w:shd w:val="clear" w:color="auto" w:fill="auto"/>
                <w:hideMark/>
              </w:tcPr>
            </w:tcPrChange>
          </w:tcPr>
          <w:p w14:paraId="37606473" w14:textId="580B9A94" w:rsidR="00230D8D" w:rsidRPr="00D20690" w:rsidRDefault="00230D8D" w:rsidP="00DA6B1B">
            <w:pPr>
              <w:spacing w:after="0" w:line="240" w:lineRule="auto"/>
              <w:rPr>
                <w:rFonts w:ascii="Times New Roman" w:eastAsia="Times New Roman" w:hAnsi="Times New Roman" w:cs="Times New Roman"/>
                <w:sz w:val="20"/>
                <w:szCs w:val="20"/>
                <w:lang w:val="en-GB" w:eastAsia="es-ES"/>
              </w:rPr>
            </w:pPr>
          </w:p>
        </w:tc>
      </w:tr>
      <w:tr w:rsidR="00230D8D" w:rsidRPr="00D20690" w14:paraId="0275FCB5" w14:textId="77777777" w:rsidTr="0051413A">
        <w:trPr>
          <w:trHeight w:val="843"/>
          <w:trPrChange w:id="187" w:author="Author">
            <w:trPr>
              <w:gridBefore w:val="2"/>
              <w:trHeight w:val="843"/>
            </w:trPr>
          </w:trPrChange>
        </w:trPr>
        <w:tc>
          <w:tcPr>
            <w:tcW w:w="1281" w:type="dxa"/>
            <w:tcBorders>
              <w:top w:val="nil"/>
              <w:left w:val="single" w:sz="4" w:space="0" w:color="auto"/>
              <w:bottom w:val="single" w:sz="4" w:space="0" w:color="auto"/>
              <w:right w:val="single" w:sz="4" w:space="0" w:color="auto"/>
            </w:tcBorders>
            <w:shd w:val="clear" w:color="auto" w:fill="auto"/>
            <w:tcPrChange w:id="188" w:author="Author">
              <w:tcPr>
                <w:tcW w:w="1281" w:type="dxa"/>
                <w:gridSpan w:val="3"/>
                <w:tcBorders>
                  <w:top w:val="nil"/>
                  <w:left w:val="single" w:sz="4" w:space="0" w:color="auto"/>
                  <w:bottom w:val="single" w:sz="4" w:space="0" w:color="auto"/>
                  <w:right w:val="single" w:sz="4" w:space="0" w:color="auto"/>
                </w:tcBorders>
                <w:shd w:val="clear" w:color="auto" w:fill="auto"/>
              </w:tcPr>
            </w:tcPrChange>
          </w:tcPr>
          <w:p w14:paraId="1DD7F68B" w14:textId="308CAD2D"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w:t>
            </w:r>
            <w:r w:rsidR="002B75B0" w:rsidRPr="00D20690">
              <w:rPr>
                <w:rFonts w:ascii="Times New Roman" w:eastAsia="Times New Roman" w:hAnsi="Times New Roman" w:cs="Times New Roman"/>
                <w:sz w:val="20"/>
                <w:szCs w:val="20"/>
                <w:lang w:val="en-GB" w:eastAsia="es-ES"/>
              </w:rPr>
              <w:t>07</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4566C701" w14:textId="0119EA1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(A18)</w:t>
            </w:r>
          </w:p>
        </w:tc>
        <w:tc>
          <w:tcPr>
            <w:tcW w:w="2317" w:type="dxa"/>
            <w:tcBorders>
              <w:top w:val="nil"/>
              <w:left w:val="nil"/>
              <w:bottom w:val="single" w:sz="4" w:space="0" w:color="auto"/>
              <w:right w:val="single" w:sz="4" w:space="0" w:color="auto"/>
            </w:tcBorders>
            <w:shd w:val="clear" w:color="auto" w:fill="auto"/>
            <w:hideMark/>
            <w:tcPrChange w:id="189" w:author="Author">
              <w:tcPr>
                <w:tcW w:w="2317" w:type="dxa"/>
                <w:gridSpan w:val="3"/>
                <w:tcBorders>
                  <w:top w:val="nil"/>
                  <w:left w:val="nil"/>
                  <w:bottom w:val="single" w:sz="4" w:space="0" w:color="auto"/>
                  <w:right w:val="single" w:sz="4" w:space="0" w:color="auto"/>
                </w:tcBorders>
                <w:shd w:val="clear" w:color="auto" w:fill="auto"/>
                <w:hideMark/>
              </w:tcPr>
            </w:tcPrChange>
          </w:tcPr>
          <w:p w14:paraId="12ED4B35"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Total capital requirement for non-life underwriting risk</w:t>
            </w:r>
          </w:p>
        </w:tc>
        <w:tc>
          <w:tcPr>
            <w:tcW w:w="5474" w:type="dxa"/>
            <w:tcBorders>
              <w:top w:val="nil"/>
              <w:left w:val="nil"/>
              <w:bottom w:val="single" w:sz="4" w:space="0" w:color="auto"/>
              <w:right w:val="single" w:sz="4" w:space="0" w:color="auto"/>
            </w:tcBorders>
            <w:shd w:val="clear" w:color="000000" w:fill="FFFFFF"/>
            <w:hideMark/>
            <w:tcPrChange w:id="190" w:author="Author">
              <w:tcPr>
                <w:tcW w:w="5763" w:type="dxa"/>
                <w:gridSpan w:val="3"/>
                <w:tcBorders>
                  <w:top w:val="nil"/>
                  <w:left w:val="nil"/>
                  <w:bottom w:val="single" w:sz="4" w:space="0" w:color="auto"/>
                  <w:right w:val="single" w:sz="4" w:space="0" w:color="auto"/>
                </w:tcBorders>
                <w:shd w:val="clear" w:color="000000" w:fill="FFFFFF"/>
                <w:hideMark/>
              </w:tcPr>
            </w:tcPrChange>
          </w:tcPr>
          <w:p w14:paraId="346ADB90" w14:textId="7BC4E142" w:rsidR="00230D8D" w:rsidRPr="00D20690" w:rsidRDefault="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solvency capital requirement for non-life underwriting risk sub module.  </w:t>
            </w:r>
          </w:p>
        </w:tc>
      </w:tr>
    </w:tbl>
    <w:p w14:paraId="036C539F" w14:textId="77777777" w:rsidR="00641969" w:rsidRPr="00D20690" w:rsidRDefault="00641969">
      <w:pPr>
        <w:rPr>
          <w:rFonts w:ascii="Times New Roman" w:hAnsi="Times New Roman" w:cs="Times New Roman"/>
          <w:sz w:val="20"/>
          <w:szCs w:val="20"/>
          <w:lang w:val="en-GB"/>
        </w:rPr>
      </w:pPr>
    </w:p>
    <w:sectPr w:rsidR="00641969" w:rsidRPr="00D20690">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CE25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4D79"/>
    <w:rsid w:val="0004265E"/>
    <w:rsid w:val="000B4807"/>
    <w:rsid w:val="000B7FBE"/>
    <w:rsid w:val="000F6D65"/>
    <w:rsid w:val="00123538"/>
    <w:rsid w:val="00132536"/>
    <w:rsid w:val="001D3EC6"/>
    <w:rsid w:val="001E7AFF"/>
    <w:rsid w:val="00230D8D"/>
    <w:rsid w:val="002506C8"/>
    <w:rsid w:val="002B75B0"/>
    <w:rsid w:val="002C2245"/>
    <w:rsid w:val="0031064C"/>
    <w:rsid w:val="00310A7A"/>
    <w:rsid w:val="00334FBB"/>
    <w:rsid w:val="00376E66"/>
    <w:rsid w:val="00427684"/>
    <w:rsid w:val="004C19AB"/>
    <w:rsid w:val="004D3CA6"/>
    <w:rsid w:val="0051413A"/>
    <w:rsid w:val="005677EA"/>
    <w:rsid w:val="0063093A"/>
    <w:rsid w:val="00637FC0"/>
    <w:rsid w:val="00641969"/>
    <w:rsid w:val="00663E7A"/>
    <w:rsid w:val="006C7C18"/>
    <w:rsid w:val="006D131E"/>
    <w:rsid w:val="00717935"/>
    <w:rsid w:val="00737077"/>
    <w:rsid w:val="00743749"/>
    <w:rsid w:val="007657AF"/>
    <w:rsid w:val="007F09C5"/>
    <w:rsid w:val="008048D4"/>
    <w:rsid w:val="008135D9"/>
    <w:rsid w:val="008A0DF5"/>
    <w:rsid w:val="008E11C7"/>
    <w:rsid w:val="00905E07"/>
    <w:rsid w:val="00983653"/>
    <w:rsid w:val="009F4C8D"/>
    <w:rsid w:val="00A742C8"/>
    <w:rsid w:val="00A75375"/>
    <w:rsid w:val="00AA2C97"/>
    <w:rsid w:val="00AC02B1"/>
    <w:rsid w:val="00AF1EAE"/>
    <w:rsid w:val="00B05C21"/>
    <w:rsid w:val="00B13D6C"/>
    <w:rsid w:val="00B32879"/>
    <w:rsid w:val="00B366FB"/>
    <w:rsid w:val="00B37A91"/>
    <w:rsid w:val="00C24D79"/>
    <w:rsid w:val="00C769FD"/>
    <w:rsid w:val="00CD0D7F"/>
    <w:rsid w:val="00CE3117"/>
    <w:rsid w:val="00D20690"/>
    <w:rsid w:val="00D574EC"/>
    <w:rsid w:val="00DA6B1B"/>
    <w:rsid w:val="00F17AE0"/>
    <w:rsid w:val="00FA2B67"/>
    <w:rsid w:val="00FB6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2272">
      <w:bodyDiv w:val="1"/>
      <w:marLeft w:val="0"/>
      <w:marRight w:val="0"/>
      <w:marTop w:val="0"/>
      <w:marBottom w:val="0"/>
      <w:divBdr>
        <w:top w:val="none" w:sz="0" w:space="0" w:color="auto"/>
        <w:left w:val="none" w:sz="0" w:space="0" w:color="auto"/>
        <w:bottom w:val="none" w:sz="0" w:space="0" w:color="auto"/>
        <w:right w:val="none" w:sz="0" w:space="0" w:color="auto"/>
      </w:divBdr>
    </w:div>
    <w:div w:id="137712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C2ABD-9045-4192-A6AB-3EDFA26B4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1217</Words>
  <Characters>6942</Characters>
  <Application>Microsoft Office Word</Application>
  <DocSecurity>0</DocSecurity>
  <Lines>57</Lines>
  <Paragraphs>16</Paragraphs>
  <ScaleCrop>false</ScaleCrop>
  <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2015-07-02T23:01:00Z</dcterms:created>
  <dcterms:modified xsi:type="dcterms:W3CDTF">2015-07-02T23:01:00Z</dcterms:modified>
</cp:coreProperties>
</file>